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6EBA4" w14:textId="77777777" w:rsidR="00647EEF" w:rsidRDefault="00647EEF" w:rsidP="002C4ABE">
      <w:pPr>
        <w:pStyle w:val="NRCINSPECTIONMANUAL"/>
        <w:rPr>
          <w:sz w:val="20"/>
          <w:szCs w:val="20"/>
        </w:rPr>
      </w:pPr>
      <w:r>
        <w:tab/>
      </w:r>
      <w:r w:rsidRPr="002C4ABE">
        <w:rPr>
          <w:b/>
          <w:bCs/>
          <w:sz w:val="38"/>
          <w:szCs w:val="38"/>
        </w:rPr>
        <w:t>NRC INSPECTION MANUAL</w:t>
      </w:r>
      <w:r w:rsidRPr="00175B8A">
        <w:tab/>
      </w:r>
      <w:r w:rsidRPr="00175B8A">
        <w:rPr>
          <w:sz w:val="20"/>
          <w:szCs w:val="20"/>
        </w:rPr>
        <w:t>I</w:t>
      </w:r>
      <w:r>
        <w:rPr>
          <w:sz w:val="20"/>
          <w:szCs w:val="20"/>
        </w:rPr>
        <w:t>RAB</w:t>
      </w:r>
    </w:p>
    <w:p w14:paraId="208DE6EA" w14:textId="77777777" w:rsidR="00647EEF" w:rsidRPr="00123EC7" w:rsidRDefault="00647EEF" w:rsidP="002C4ABE">
      <w:pPr>
        <w:pStyle w:val="IMCIP"/>
      </w:pPr>
      <w:r>
        <w:t>INSPECTION MANUAL CHAPTER 0612 APPENDIX B</w:t>
      </w:r>
    </w:p>
    <w:p w14:paraId="39EC136C" w14:textId="5C3863D3" w:rsidR="00647EEF" w:rsidRDefault="00647EEF" w:rsidP="00276FA1">
      <w:pPr>
        <w:pStyle w:val="Title"/>
      </w:pPr>
      <w:r>
        <w:t>ISSUE SCREENING</w:t>
      </w:r>
      <w:r w:rsidR="0095731A">
        <w:t xml:space="preserve"> </w:t>
      </w:r>
      <w:r w:rsidR="00BE7B0D">
        <w:t>DIRECTIONS</w:t>
      </w:r>
    </w:p>
    <w:p w14:paraId="04AF0162" w14:textId="408DE718" w:rsidR="00E3063E" w:rsidRDefault="00647EEF" w:rsidP="00F2482D">
      <w:pPr>
        <w:pStyle w:val="EffectiveDate"/>
      </w:pPr>
      <w:r>
        <w:t>Effective Date</w:t>
      </w:r>
      <w:r w:rsidR="00BA329D">
        <w:t>:</w:t>
      </w:r>
      <w:r w:rsidR="00184DF7">
        <w:t xml:space="preserve"> </w:t>
      </w:r>
      <w:r w:rsidR="00503712">
        <w:t>05/28/2025</w:t>
      </w:r>
    </w:p>
    <w:p w14:paraId="71948324" w14:textId="77777777" w:rsidR="008E4437" w:rsidRDefault="008E4437" w:rsidP="008E4437">
      <w:pPr>
        <w:pStyle w:val="BodyText"/>
        <w:sectPr w:rsidR="008E4437" w:rsidSect="009C2F88">
          <w:pgSz w:w="12240" w:h="15840"/>
          <w:pgMar w:top="1440" w:right="1440" w:bottom="1440" w:left="1440" w:header="720" w:footer="720" w:gutter="0"/>
          <w:cols w:space="720"/>
          <w:docGrid w:linePitch="360"/>
        </w:sectPr>
      </w:pPr>
    </w:p>
    <w:sdt>
      <w:sdtPr>
        <w:rPr>
          <w:rFonts w:eastAsiaTheme="minorEastAsia" w:cs="Arial"/>
          <w:szCs w:val="22"/>
        </w:rPr>
        <w:id w:val="2076308675"/>
        <w:docPartObj>
          <w:docPartGallery w:val="Table of Contents"/>
          <w:docPartUnique/>
        </w:docPartObj>
      </w:sdtPr>
      <w:sdtEndPr>
        <w:rPr>
          <w:b/>
          <w:bCs/>
          <w:noProof/>
        </w:rPr>
      </w:sdtEndPr>
      <w:sdtContent>
        <w:p w14:paraId="6AE17F00" w14:textId="1B0CFB70" w:rsidR="008E4437" w:rsidRDefault="008E4437">
          <w:pPr>
            <w:pStyle w:val="TOCHeading"/>
          </w:pPr>
          <w:r>
            <w:t>Table of Contents</w:t>
          </w:r>
        </w:p>
        <w:p w14:paraId="26872640" w14:textId="1EBF980C" w:rsidR="00CF177D" w:rsidRDefault="008E4437">
          <w:pPr>
            <w:pStyle w:val="TOC1"/>
            <w:tabs>
              <w:tab w:val="right" w:leader="dot" w:pos="9350"/>
            </w:tabs>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99230873" w:history="1">
            <w:r w:rsidR="00CF177D" w:rsidRPr="008C3A5B">
              <w:rPr>
                <w:rStyle w:val="Hyperlink"/>
                <w:noProof/>
              </w:rPr>
              <w:t>FIGURE 1: ISSUE SCREENING</w:t>
            </w:r>
            <w:r w:rsidR="00CF177D">
              <w:rPr>
                <w:noProof/>
                <w:webHidden/>
              </w:rPr>
              <w:tab/>
            </w:r>
            <w:r w:rsidR="00CF177D">
              <w:rPr>
                <w:noProof/>
                <w:webHidden/>
              </w:rPr>
              <w:fldChar w:fldCharType="begin"/>
            </w:r>
            <w:r w:rsidR="00CF177D">
              <w:rPr>
                <w:noProof/>
                <w:webHidden/>
              </w:rPr>
              <w:instrText xml:space="preserve"> PAGEREF _Toc199230873 \h </w:instrText>
            </w:r>
            <w:r w:rsidR="00CF177D">
              <w:rPr>
                <w:noProof/>
                <w:webHidden/>
              </w:rPr>
            </w:r>
            <w:r w:rsidR="00CF177D">
              <w:rPr>
                <w:noProof/>
                <w:webHidden/>
              </w:rPr>
              <w:fldChar w:fldCharType="separate"/>
            </w:r>
            <w:r w:rsidR="00CF177D">
              <w:rPr>
                <w:noProof/>
                <w:webHidden/>
              </w:rPr>
              <w:t>1</w:t>
            </w:r>
            <w:r w:rsidR="00CF177D">
              <w:rPr>
                <w:noProof/>
                <w:webHidden/>
              </w:rPr>
              <w:fldChar w:fldCharType="end"/>
            </w:r>
          </w:hyperlink>
        </w:p>
        <w:p w14:paraId="29D32670" w14:textId="55E72EAE" w:rsidR="00CF177D" w:rsidRDefault="00CF177D">
          <w:pPr>
            <w:pStyle w:val="TOC1"/>
            <w:tabs>
              <w:tab w:val="right" w:leader="dot" w:pos="9350"/>
            </w:tabs>
            <w:rPr>
              <w:rFonts w:asciiTheme="minorHAnsi" w:eastAsiaTheme="minorEastAsia" w:hAnsiTheme="minorHAnsi" w:cstheme="minorBidi"/>
              <w:noProof/>
              <w:kern w:val="2"/>
              <w:sz w:val="24"/>
              <w:szCs w:val="24"/>
              <w14:ligatures w14:val="standardContextual"/>
            </w:rPr>
          </w:pPr>
          <w:hyperlink w:anchor="_Toc199230874" w:history="1">
            <w:r w:rsidRPr="008C3A5B">
              <w:rPr>
                <w:rStyle w:val="Hyperlink"/>
                <w:noProof/>
              </w:rPr>
              <w:t>FIGURE 2: ISSUE SCREENING (TRADITIONAL ENFORCEMENT)</w:t>
            </w:r>
            <w:r>
              <w:rPr>
                <w:noProof/>
                <w:webHidden/>
              </w:rPr>
              <w:tab/>
            </w:r>
            <w:r>
              <w:rPr>
                <w:noProof/>
                <w:webHidden/>
              </w:rPr>
              <w:fldChar w:fldCharType="begin"/>
            </w:r>
            <w:r>
              <w:rPr>
                <w:noProof/>
                <w:webHidden/>
              </w:rPr>
              <w:instrText xml:space="preserve"> PAGEREF _Toc199230874 \h </w:instrText>
            </w:r>
            <w:r>
              <w:rPr>
                <w:noProof/>
                <w:webHidden/>
              </w:rPr>
            </w:r>
            <w:r>
              <w:rPr>
                <w:noProof/>
                <w:webHidden/>
              </w:rPr>
              <w:fldChar w:fldCharType="separate"/>
            </w:r>
            <w:r>
              <w:rPr>
                <w:noProof/>
                <w:webHidden/>
              </w:rPr>
              <w:t>2</w:t>
            </w:r>
            <w:r>
              <w:rPr>
                <w:noProof/>
                <w:webHidden/>
              </w:rPr>
              <w:fldChar w:fldCharType="end"/>
            </w:r>
          </w:hyperlink>
        </w:p>
        <w:p w14:paraId="24767194" w14:textId="17B08DF3" w:rsidR="00CF177D" w:rsidRDefault="00CF177D">
          <w:pPr>
            <w:pStyle w:val="TOC1"/>
            <w:tabs>
              <w:tab w:val="right" w:leader="dot" w:pos="9350"/>
            </w:tabs>
            <w:rPr>
              <w:rFonts w:asciiTheme="minorHAnsi" w:eastAsiaTheme="minorEastAsia" w:hAnsiTheme="minorHAnsi" w:cstheme="minorBidi"/>
              <w:noProof/>
              <w:kern w:val="2"/>
              <w:sz w:val="24"/>
              <w:szCs w:val="24"/>
              <w14:ligatures w14:val="standardContextual"/>
            </w:rPr>
          </w:pPr>
          <w:hyperlink w:anchor="_Toc199230875" w:history="1">
            <w:r w:rsidRPr="008C3A5B">
              <w:rPr>
                <w:rStyle w:val="Hyperlink"/>
                <w:noProof/>
              </w:rPr>
              <w:t>Additional Guidance to Clarify Figures</w:t>
            </w:r>
            <w:r>
              <w:rPr>
                <w:noProof/>
                <w:webHidden/>
              </w:rPr>
              <w:tab/>
            </w:r>
            <w:r>
              <w:rPr>
                <w:noProof/>
                <w:webHidden/>
              </w:rPr>
              <w:fldChar w:fldCharType="begin"/>
            </w:r>
            <w:r>
              <w:rPr>
                <w:noProof/>
                <w:webHidden/>
              </w:rPr>
              <w:instrText xml:space="preserve"> PAGEREF _Toc199230875 \h </w:instrText>
            </w:r>
            <w:r>
              <w:rPr>
                <w:noProof/>
                <w:webHidden/>
              </w:rPr>
            </w:r>
            <w:r>
              <w:rPr>
                <w:noProof/>
                <w:webHidden/>
              </w:rPr>
              <w:fldChar w:fldCharType="separate"/>
            </w:r>
            <w:r>
              <w:rPr>
                <w:noProof/>
                <w:webHidden/>
              </w:rPr>
              <w:t>3</w:t>
            </w:r>
            <w:r>
              <w:rPr>
                <w:noProof/>
                <w:webHidden/>
              </w:rPr>
              <w:fldChar w:fldCharType="end"/>
            </w:r>
          </w:hyperlink>
        </w:p>
        <w:p w14:paraId="6EEFFAE7" w14:textId="1F2C30D2" w:rsidR="00CF177D" w:rsidRDefault="00CF177D">
          <w:pPr>
            <w:pStyle w:val="TOC1"/>
            <w:tabs>
              <w:tab w:val="right" w:leader="dot" w:pos="9350"/>
            </w:tabs>
            <w:rPr>
              <w:rFonts w:asciiTheme="minorHAnsi" w:eastAsiaTheme="minorEastAsia" w:hAnsiTheme="minorHAnsi" w:cstheme="minorBidi"/>
              <w:noProof/>
              <w:kern w:val="2"/>
              <w:sz w:val="24"/>
              <w:szCs w:val="24"/>
              <w14:ligatures w14:val="standardContextual"/>
            </w:rPr>
          </w:pPr>
          <w:hyperlink w:anchor="_Toc199230876" w:history="1">
            <w:r w:rsidRPr="008C3A5B">
              <w:rPr>
                <w:rStyle w:val="Hyperlink"/>
                <w:noProof/>
              </w:rPr>
              <w:t>GUIDANCE FOR FIGURE 1, “ISSUE SCREENING”</w:t>
            </w:r>
            <w:r>
              <w:rPr>
                <w:noProof/>
                <w:webHidden/>
              </w:rPr>
              <w:tab/>
            </w:r>
            <w:r>
              <w:rPr>
                <w:noProof/>
                <w:webHidden/>
              </w:rPr>
              <w:fldChar w:fldCharType="begin"/>
            </w:r>
            <w:r>
              <w:rPr>
                <w:noProof/>
                <w:webHidden/>
              </w:rPr>
              <w:instrText xml:space="preserve"> PAGEREF _Toc199230876 \h </w:instrText>
            </w:r>
            <w:r>
              <w:rPr>
                <w:noProof/>
                <w:webHidden/>
              </w:rPr>
            </w:r>
            <w:r>
              <w:rPr>
                <w:noProof/>
                <w:webHidden/>
              </w:rPr>
              <w:fldChar w:fldCharType="separate"/>
            </w:r>
            <w:r>
              <w:rPr>
                <w:noProof/>
                <w:webHidden/>
              </w:rPr>
              <w:t>4</w:t>
            </w:r>
            <w:r>
              <w:rPr>
                <w:noProof/>
                <w:webHidden/>
              </w:rPr>
              <w:fldChar w:fldCharType="end"/>
            </w:r>
          </w:hyperlink>
        </w:p>
        <w:p w14:paraId="07795C58" w14:textId="219F68AB" w:rsidR="00CF177D" w:rsidRDefault="00CF177D">
          <w:pPr>
            <w:pStyle w:val="TOC2"/>
            <w:tabs>
              <w:tab w:val="left" w:pos="1440"/>
              <w:tab w:val="right" w:leader="dot" w:pos="9350"/>
            </w:tabs>
            <w:rPr>
              <w:rFonts w:asciiTheme="minorHAnsi" w:eastAsiaTheme="minorEastAsia" w:hAnsiTheme="minorHAnsi" w:cstheme="minorBidi"/>
              <w:noProof/>
              <w:kern w:val="2"/>
              <w:sz w:val="24"/>
              <w:szCs w:val="24"/>
              <w14:ligatures w14:val="standardContextual"/>
            </w:rPr>
          </w:pPr>
          <w:hyperlink w:anchor="_Toc199230877" w:history="1">
            <w:r w:rsidRPr="008C3A5B">
              <w:rPr>
                <w:rStyle w:val="Hyperlink"/>
                <w:noProof/>
              </w:rPr>
              <w:t>Block 1:</w:t>
            </w:r>
            <w:r>
              <w:rPr>
                <w:rFonts w:asciiTheme="minorHAnsi" w:eastAsiaTheme="minorEastAsia" w:hAnsiTheme="minorHAnsi" w:cstheme="minorBidi"/>
                <w:noProof/>
                <w:kern w:val="2"/>
                <w:sz w:val="24"/>
                <w:szCs w:val="24"/>
                <w14:ligatures w14:val="standardContextual"/>
              </w:rPr>
              <w:tab/>
            </w:r>
            <w:r w:rsidRPr="008C3A5B">
              <w:rPr>
                <w:rStyle w:val="Hyperlink"/>
                <w:noProof/>
              </w:rPr>
              <w:t>Issue of concern identified</w:t>
            </w:r>
            <w:r>
              <w:rPr>
                <w:noProof/>
                <w:webHidden/>
              </w:rPr>
              <w:tab/>
            </w:r>
            <w:r>
              <w:rPr>
                <w:noProof/>
                <w:webHidden/>
              </w:rPr>
              <w:fldChar w:fldCharType="begin"/>
            </w:r>
            <w:r>
              <w:rPr>
                <w:noProof/>
                <w:webHidden/>
              </w:rPr>
              <w:instrText xml:space="preserve"> PAGEREF _Toc199230877 \h </w:instrText>
            </w:r>
            <w:r>
              <w:rPr>
                <w:noProof/>
                <w:webHidden/>
              </w:rPr>
            </w:r>
            <w:r>
              <w:rPr>
                <w:noProof/>
                <w:webHidden/>
              </w:rPr>
              <w:fldChar w:fldCharType="separate"/>
            </w:r>
            <w:r>
              <w:rPr>
                <w:noProof/>
                <w:webHidden/>
              </w:rPr>
              <w:t>4</w:t>
            </w:r>
            <w:r>
              <w:rPr>
                <w:noProof/>
                <w:webHidden/>
              </w:rPr>
              <w:fldChar w:fldCharType="end"/>
            </w:r>
          </w:hyperlink>
        </w:p>
        <w:p w14:paraId="55D84926" w14:textId="62F8AF69" w:rsidR="00CF177D" w:rsidRDefault="00CF177D">
          <w:pPr>
            <w:pStyle w:val="TOC2"/>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9230878" w:history="1">
            <w:r w:rsidRPr="008C3A5B">
              <w:rPr>
                <w:rStyle w:val="Hyperlink"/>
                <w:noProof/>
              </w:rPr>
              <w:t>Block TE1:</w:t>
            </w:r>
            <w:r>
              <w:rPr>
                <w:rFonts w:asciiTheme="minorHAnsi" w:eastAsiaTheme="minorEastAsia" w:hAnsiTheme="minorHAnsi" w:cstheme="minorBidi"/>
                <w:noProof/>
                <w:kern w:val="2"/>
                <w:sz w:val="24"/>
                <w:szCs w:val="24"/>
                <w14:ligatures w14:val="standardContextual"/>
              </w:rPr>
              <w:tab/>
            </w:r>
            <w:r w:rsidRPr="008C3A5B">
              <w:rPr>
                <w:rStyle w:val="Hyperlink"/>
                <w:noProof/>
              </w:rPr>
              <w:t>Is there a potentially willful violation?</w:t>
            </w:r>
            <w:r>
              <w:rPr>
                <w:noProof/>
                <w:webHidden/>
              </w:rPr>
              <w:tab/>
            </w:r>
            <w:r>
              <w:rPr>
                <w:noProof/>
                <w:webHidden/>
              </w:rPr>
              <w:fldChar w:fldCharType="begin"/>
            </w:r>
            <w:r>
              <w:rPr>
                <w:noProof/>
                <w:webHidden/>
              </w:rPr>
              <w:instrText xml:space="preserve"> PAGEREF _Toc199230878 \h </w:instrText>
            </w:r>
            <w:r>
              <w:rPr>
                <w:noProof/>
                <w:webHidden/>
              </w:rPr>
            </w:r>
            <w:r>
              <w:rPr>
                <w:noProof/>
                <w:webHidden/>
              </w:rPr>
              <w:fldChar w:fldCharType="separate"/>
            </w:r>
            <w:r>
              <w:rPr>
                <w:noProof/>
                <w:webHidden/>
              </w:rPr>
              <w:t>4</w:t>
            </w:r>
            <w:r>
              <w:rPr>
                <w:noProof/>
                <w:webHidden/>
              </w:rPr>
              <w:fldChar w:fldCharType="end"/>
            </w:r>
          </w:hyperlink>
        </w:p>
        <w:p w14:paraId="657B24F3" w14:textId="188A94AF" w:rsidR="00CF177D" w:rsidRDefault="00CF177D">
          <w:pPr>
            <w:pStyle w:val="TOC2"/>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9230879" w:history="1">
            <w:r w:rsidRPr="008C3A5B">
              <w:rPr>
                <w:rStyle w:val="Hyperlink"/>
                <w:noProof/>
              </w:rPr>
              <w:t>Block TE2:</w:t>
            </w:r>
            <w:r>
              <w:rPr>
                <w:rFonts w:asciiTheme="minorHAnsi" w:eastAsiaTheme="minorEastAsia" w:hAnsiTheme="minorHAnsi" w:cstheme="minorBidi"/>
                <w:noProof/>
                <w:kern w:val="2"/>
                <w:sz w:val="24"/>
                <w:szCs w:val="24"/>
                <w14:ligatures w14:val="standardContextual"/>
              </w:rPr>
              <w:tab/>
            </w:r>
            <w:r w:rsidRPr="008C3A5B">
              <w:rPr>
                <w:rStyle w:val="Hyperlink"/>
                <w:noProof/>
              </w:rPr>
              <w:t>Does traditional enforcement apply?</w:t>
            </w:r>
            <w:r>
              <w:rPr>
                <w:noProof/>
                <w:webHidden/>
              </w:rPr>
              <w:tab/>
            </w:r>
            <w:r>
              <w:rPr>
                <w:noProof/>
                <w:webHidden/>
              </w:rPr>
              <w:fldChar w:fldCharType="begin"/>
            </w:r>
            <w:r>
              <w:rPr>
                <w:noProof/>
                <w:webHidden/>
              </w:rPr>
              <w:instrText xml:space="preserve"> PAGEREF _Toc199230879 \h </w:instrText>
            </w:r>
            <w:r>
              <w:rPr>
                <w:noProof/>
                <w:webHidden/>
              </w:rPr>
            </w:r>
            <w:r>
              <w:rPr>
                <w:noProof/>
                <w:webHidden/>
              </w:rPr>
              <w:fldChar w:fldCharType="separate"/>
            </w:r>
            <w:r>
              <w:rPr>
                <w:noProof/>
                <w:webHidden/>
              </w:rPr>
              <w:t>4</w:t>
            </w:r>
            <w:r>
              <w:rPr>
                <w:noProof/>
                <w:webHidden/>
              </w:rPr>
              <w:fldChar w:fldCharType="end"/>
            </w:r>
          </w:hyperlink>
        </w:p>
        <w:p w14:paraId="40455891" w14:textId="539F312B" w:rsidR="00CF177D" w:rsidRDefault="00CF177D">
          <w:pPr>
            <w:pStyle w:val="TOC2"/>
            <w:tabs>
              <w:tab w:val="left" w:pos="1440"/>
              <w:tab w:val="right" w:leader="dot" w:pos="9350"/>
            </w:tabs>
            <w:rPr>
              <w:rFonts w:asciiTheme="minorHAnsi" w:eastAsiaTheme="minorEastAsia" w:hAnsiTheme="minorHAnsi" w:cstheme="minorBidi"/>
              <w:noProof/>
              <w:kern w:val="2"/>
              <w:sz w:val="24"/>
              <w:szCs w:val="24"/>
              <w14:ligatures w14:val="standardContextual"/>
            </w:rPr>
          </w:pPr>
          <w:hyperlink w:anchor="_Toc199230880" w:history="1">
            <w:r w:rsidRPr="008C3A5B">
              <w:rPr>
                <w:rStyle w:val="Hyperlink"/>
                <w:noProof/>
              </w:rPr>
              <w:t>Block 2:</w:t>
            </w:r>
            <w:r>
              <w:rPr>
                <w:rFonts w:asciiTheme="minorHAnsi" w:eastAsiaTheme="minorEastAsia" w:hAnsiTheme="minorHAnsi" w:cstheme="minorBidi"/>
                <w:noProof/>
                <w:kern w:val="2"/>
                <w:sz w:val="24"/>
                <w:szCs w:val="24"/>
                <w14:ligatures w14:val="standardContextual"/>
              </w:rPr>
              <w:tab/>
            </w:r>
            <w:r w:rsidRPr="008C3A5B">
              <w:rPr>
                <w:rStyle w:val="Hyperlink"/>
                <w:noProof/>
              </w:rPr>
              <w:t>Does enforcement discretion apply?</w:t>
            </w:r>
            <w:r>
              <w:rPr>
                <w:noProof/>
                <w:webHidden/>
              </w:rPr>
              <w:tab/>
            </w:r>
            <w:r>
              <w:rPr>
                <w:noProof/>
                <w:webHidden/>
              </w:rPr>
              <w:fldChar w:fldCharType="begin"/>
            </w:r>
            <w:r>
              <w:rPr>
                <w:noProof/>
                <w:webHidden/>
              </w:rPr>
              <w:instrText xml:space="preserve"> PAGEREF _Toc199230880 \h </w:instrText>
            </w:r>
            <w:r>
              <w:rPr>
                <w:noProof/>
                <w:webHidden/>
              </w:rPr>
            </w:r>
            <w:r>
              <w:rPr>
                <w:noProof/>
                <w:webHidden/>
              </w:rPr>
              <w:fldChar w:fldCharType="separate"/>
            </w:r>
            <w:r>
              <w:rPr>
                <w:noProof/>
                <w:webHidden/>
              </w:rPr>
              <w:t>5</w:t>
            </w:r>
            <w:r>
              <w:rPr>
                <w:noProof/>
                <w:webHidden/>
              </w:rPr>
              <w:fldChar w:fldCharType="end"/>
            </w:r>
          </w:hyperlink>
        </w:p>
        <w:p w14:paraId="3F6387CB" w14:textId="6AC55ADD" w:rsidR="00CF177D" w:rsidRDefault="00CF177D">
          <w:pPr>
            <w:pStyle w:val="TOC2"/>
            <w:tabs>
              <w:tab w:val="left" w:pos="1440"/>
              <w:tab w:val="right" w:leader="dot" w:pos="9350"/>
            </w:tabs>
            <w:rPr>
              <w:rFonts w:asciiTheme="minorHAnsi" w:eastAsiaTheme="minorEastAsia" w:hAnsiTheme="minorHAnsi" w:cstheme="minorBidi"/>
              <w:noProof/>
              <w:kern w:val="2"/>
              <w:sz w:val="24"/>
              <w:szCs w:val="24"/>
              <w14:ligatures w14:val="standardContextual"/>
            </w:rPr>
          </w:pPr>
          <w:hyperlink w:anchor="_Toc199230881" w:history="1">
            <w:r w:rsidRPr="008C3A5B">
              <w:rPr>
                <w:rStyle w:val="Hyperlink"/>
                <w:noProof/>
              </w:rPr>
              <w:t>Block 3:</w:t>
            </w:r>
            <w:r>
              <w:rPr>
                <w:rFonts w:asciiTheme="minorHAnsi" w:eastAsiaTheme="minorEastAsia" w:hAnsiTheme="minorHAnsi" w:cstheme="minorBidi"/>
                <w:noProof/>
                <w:kern w:val="2"/>
                <w:sz w:val="24"/>
                <w:szCs w:val="24"/>
                <w14:ligatures w14:val="standardContextual"/>
              </w:rPr>
              <w:tab/>
            </w:r>
            <w:r w:rsidRPr="008C3A5B">
              <w:rPr>
                <w:rStyle w:val="Hyperlink"/>
                <w:noProof/>
              </w:rPr>
              <w:t>Is there a performance deficiency?</w:t>
            </w:r>
            <w:r>
              <w:rPr>
                <w:noProof/>
                <w:webHidden/>
              </w:rPr>
              <w:tab/>
            </w:r>
            <w:r>
              <w:rPr>
                <w:noProof/>
                <w:webHidden/>
              </w:rPr>
              <w:fldChar w:fldCharType="begin"/>
            </w:r>
            <w:r>
              <w:rPr>
                <w:noProof/>
                <w:webHidden/>
              </w:rPr>
              <w:instrText xml:space="preserve"> PAGEREF _Toc199230881 \h </w:instrText>
            </w:r>
            <w:r>
              <w:rPr>
                <w:noProof/>
                <w:webHidden/>
              </w:rPr>
            </w:r>
            <w:r>
              <w:rPr>
                <w:noProof/>
                <w:webHidden/>
              </w:rPr>
              <w:fldChar w:fldCharType="separate"/>
            </w:r>
            <w:r>
              <w:rPr>
                <w:noProof/>
                <w:webHidden/>
              </w:rPr>
              <w:t>5</w:t>
            </w:r>
            <w:r>
              <w:rPr>
                <w:noProof/>
                <w:webHidden/>
              </w:rPr>
              <w:fldChar w:fldCharType="end"/>
            </w:r>
          </w:hyperlink>
        </w:p>
        <w:p w14:paraId="685D5DC5" w14:textId="039E936E" w:rsidR="00CF177D" w:rsidRDefault="00CF177D">
          <w:pPr>
            <w:pStyle w:val="TOC2"/>
            <w:tabs>
              <w:tab w:val="left" w:pos="1440"/>
              <w:tab w:val="right" w:leader="dot" w:pos="9350"/>
            </w:tabs>
            <w:rPr>
              <w:rFonts w:asciiTheme="minorHAnsi" w:eastAsiaTheme="minorEastAsia" w:hAnsiTheme="minorHAnsi" w:cstheme="minorBidi"/>
              <w:noProof/>
              <w:kern w:val="2"/>
              <w:sz w:val="24"/>
              <w:szCs w:val="24"/>
              <w14:ligatures w14:val="standardContextual"/>
            </w:rPr>
          </w:pPr>
          <w:hyperlink w:anchor="_Toc199230882" w:history="1">
            <w:r w:rsidRPr="008C3A5B">
              <w:rPr>
                <w:rStyle w:val="Hyperlink"/>
                <w:noProof/>
              </w:rPr>
              <w:t>Block 4:</w:t>
            </w:r>
            <w:r>
              <w:rPr>
                <w:rFonts w:asciiTheme="minorHAnsi" w:eastAsiaTheme="minorEastAsia" w:hAnsiTheme="minorHAnsi" w:cstheme="minorBidi"/>
                <w:noProof/>
                <w:kern w:val="2"/>
                <w:sz w:val="24"/>
                <w:szCs w:val="24"/>
                <w14:ligatures w14:val="standardContextual"/>
              </w:rPr>
              <w:tab/>
            </w:r>
            <w:r w:rsidRPr="008C3A5B">
              <w:rPr>
                <w:rStyle w:val="Hyperlink"/>
                <w:noProof/>
              </w:rPr>
              <w:t>Is the performance deficiency More-than-Minor?</w:t>
            </w:r>
            <w:r>
              <w:rPr>
                <w:noProof/>
                <w:webHidden/>
              </w:rPr>
              <w:tab/>
            </w:r>
            <w:r>
              <w:rPr>
                <w:noProof/>
                <w:webHidden/>
              </w:rPr>
              <w:fldChar w:fldCharType="begin"/>
            </w:r>
            <w:r>
              <w:rPr>
                <w:noProof/>
                <w:webHidden/>
              </w:rPr>
              <w:instrText xml:space="preserve"> PAGEREF _Toc199230882 \h </w:instrText>
            </w:r>
            <w:r>
              <w:rPr>
                <w:noProof/>
                <w:webHidden/>
              </w:rPr>
            </w:r>
            <w:r>
              <w:rPr>
                <w:noProof/>
                <w:webHidden/>
              </w:rPr>
              <w:fldChar w:fldCharType="separate"/>
            </w:r>
            <w:r>
              <w:rPr>
                <w:noProof/>
                <w:webHidden/>
              </w:rPr>
              <w:t>6</w:t>
            </w:r>
            <w:r>
              <w:rPr>
                <w:noProof/>
                <w:webHidden/>
              </w:rPr>
              <w:fldChar w:fldCharType="end"/>
            </w:r>
          </w:hyperlink>
        </w:p>
        <w:p w14:paraId="60E34567" w14:textId="19482577" w:rsidR="00CF177D" w:rsidRDefault="00CF177D">
          <w:pPr>
            <w:pStyle w:val="TOC2"/>
            <w:tabs>
              <w:tab w:val="left" w:pos="1440"/>
              <w:tab w:val="right" w:leader="dot" w:pos="9350"/>
            </w:tabs>
            <w:rPr>
              <w:rFonts w:asciiTheme="minorHAnsi" w:eastAsiaTheme="minorEastAsia" w:hAnsiTheme="minorHAnsi" w:cstheme="minorBidi"/>
              <w:noProof/>
              <w:kern w:val="2"/>
              <w:sz w:val="24"/>
              <w:szCs w:val="24"/>
              <w14:ligatures w14:val="standardContextual"/>
            </w:rPr>
          </w:pPr>
          <w:hyperlink w:anchor="_Toc199230883" w:history="1">
            <w:r w:rsidRPr="008C3A5B">
              <w:rPr>
                <w:rStyle w:val="Hyperlink"/>
                <w:noProof/>
              </w:rPr>
              <w:t>Block 5:</w:t>
            </w:r>
            <w:r>
              <w:rPr>
                <w:rFonts w:asciiTheme="minorHAnsi" w:eastAsiaTheme="minorEastAsia" w:hAnsiTheme="minorHAnsi" w:cstheme="minorBidi"/>
                <w:noProof/>
                <w:kern w:val="2"/>
                <w:sz w:val="24"/>
                <w:szCs w:val="24"/>
                <w14:ligatures w14:val="standardContextual"/>
              </w:rPr>
              <w:tab/>
            </w:r>
            <w:r w:rsidRPr="008C3A5B">
              <w:rPr>
                <w:rStyle w:val="Hyperlink"/>
                <w:noProof/>
              </w:rPr>
              <w:t>Does the finding screen to Green?</w:t>
            </w:r>
            <w:r>
              <w:rPr>
                <w:noProof/>
                <w:webHidden/>
              </w:rPr>
              <w:tab/>
            </w:r>
            <w:r>
              <w:rPr>
                <w:noProof/>
                <w:webHidden/>
              </w:rPr>
              <w:fldChar w:fldCharType="begin"/>
            </w:r>
            <w:r>
              <w:rPr>
                <w:noProof/>
                <w:webHidden/>
              </w:rPr>
              <w:instrText xml:space="preserve"> PAGEREF _Toc199230883 \h </w:instrText>
            </w:r>
            <w:r>
              <w:rPr>
                <w:noProof/>
                <w:webHidden/>
              </w:rPr>
            </w:r>
            <w:r>
              <w:rPr>
                <w:noProof/>
                <w:webHidden/>
              </w:rPr>
              <w:fldChar w:fldCharType="separate"/>
            </w:r>
            <w:r>
              <w:rPr>
                <w:noProof/>
                <w:webHidden/>
              </w:rPr>
              <w:t>7</w:t>
            </w:r>
            <w:r>
              <w:rPr>
                <w:noProof/>
                <w:webHidden/>
              </w:rPr>
              <w:fldChar w:fldCharType="end"/>
            </w:r>
          </w:hyperlink>
        </w:p>
        <w:p w14:paraId="09EA5D68" w14:textId="4EEB91FD" w:rsidR="00CF177D" w:rsidRDefault="00CF177D">
          <w:pPr>
            <w:pStyle w:val="TOC2"/>
            <w:tabs>
              <w:tab w:val="left" w:pos="1440"/>
              <w:tab w:val="right" w:leader="dot" w:pos="9350"/>
            </w:tabs>
            <w:rPr>
              <w:rFonts w:asciiTheme="minorHAnsi" w:eastAsiaTheme="minorEastAsia" w:hAnsiTheme="minorHAnsi" w:cstheme="minorBidi"/>
              <w:noProof/>
              <w:kern w:val="2"/>
              <w:sz w:val="24"/>
              <w:szCs w:val="24"/>
              <w14:ligatures w14:val="standardContextual"/>
            </w:rPr>
          </w:pPr>
          <w:hyperlink w:anchor="_Toc199230884" w:history="1">
            <w:r w:rsidRPr="008C3A5B">
              <w:rPr>
                <w:rStyle w:val="Hyperlink"/>
                <w:noProof/>
              </w:rPr>
              <w:t>Block 6:</w:t>
            </w:r>
            <w:r>
              <w:rPr>
                <w:rFonts w:asciiTheme="minorHAnsi" w:eastAsiaTheme="minorEastAsia" w:hAnsiTheme="minorHAnsi" w:cstheme="minorBidi"/>
                <w:noProof/>
                <w:kern w:val="2"/>
                <w:sz w:val="24"/>
                <w:szCs w:val="24"/>
                <w14:ligatures w14:val="standardContextual"/>
              </w:rPr>
              <w:tab/>
            </w:r>
            <w:r w:rsidRPr="008C3A5B">
              <w:rPr>
                <w:rStyle w:val="Hyperlink"/>
                <w:noProof/>
              </w:rPr>
              <w:t>Is the finding licensee-identified?</w:t>
            </w:r>
            <w:r>
              <w:rPr>
                <w:noProof/>
                <w:webHidden/>
              </w:rPr>
              <w:tab/>
            </w:r>
            <w:r>
              <w:rPr>
                <w:noProof/>
                <w:webHidden/>
              </w:rPr>
              <w:fldChar w:fldCharType="begin"/>
            </w:r>
            <w:r>
              <w:rPr>
                <w:noProof/>
                <w:webHidden/>
              </w:rPr>
              <w:instrText xml:space="preserve"> PAGEREF _Toc199230884 \h </w:instrText>
            </w:r>
            <w:r>
              <w:rPr>
                <w:noProof/>
                <w:webHidden/>
              </w:rPr>
            </w:r>
            <w:r>
              <w:rPr>
                <w:noProof/>
                <w:webHidden/>
              </w:rPr>
              <w:fldChar w:fldCharType="separate"/>
            </w:r>
            <w:r>
              <w:rPr>
                <w:noProof/>
                <w:webHidden/>
              </w:rPr>
              <w:t>7</w:t>
            </w:r>
            <w:r>
              <w:rPr>
                <w:noProof/>
                <w:webHidden/>
              </w:rPr>
              <w:fldChar w:fldCharType="end"/>
            </w:r>
          </w:hyperlink>
        </w:p>
        <w:p w14:paraId="7F0E2237" w14:textId="109B0F03" w:rsidR="00CF177D" w:rsidRDefault="00CF177D">
          <w:pPr>
            <w:pStyle w:val="TOC2"/>
            <w:tabs>
              <w:tab w:val="left" w:pos="1440"/>
              <w:tab w:val="right" w:leader="dot" w:pos="9350"/>
            </w:tabs>
            <w:rPr>
              <w:rFonts w:asciiTheme="minorHAnsi" w:eastAsiaTheme="minorEastAsia" w:hAnsiTheme="minorHAnsi" w:cstheme="minorBidi"/>
              <w:noProof/>
              <w:kern w:val="2"/>
              <w:sz w:val="24"/>
              <w:szCs w:val="24"/>
              <w14:ligatures w14:val="standardContextual"/>
            </w:rPr>
          </w:pPr>
          <w:hyperlink w:anchor="_Toc199230885" w:history="1">
            <w:r w:rsidRPr="008C3A5B">
              <w:rPr>
                <w:rStyle w:val="Hyperlink"/>
                <w:noProof/>
              </w:rPr>
              <w:t>Block 7:</w:t>
            </w:r>
            <w:r>
              <w:rPr>
                <w:rFonts w:asciiTheme="minorHAnsi" w:eastAsiaTheme="minorEastAsia" w:hAnsiTheme="minorHAnsi" w:cstheme="minorBidi"/>
                <w:noProof/>
                <w:kern w:val="2"/>
                <w:sz w:val="24"/>
                <w:szCs w:val="24"/>
                <w14:ligatures w14:val="standardContextual"/>
              </w:rPr>
              <w:tab/>
            </w:r>
            <w:r w:rsidRPr="008C3A5B">
              <w:rPr>
                <w:rStyle w:val="Hyperlink"/>
                <w:noProof/>
              </w:rPr>
              <w:t>Identify appropriate cross-cutting aspect(s)</w:t>
            </w:r>
            <w:r>
              <w:rPr>
                <w:noProof/>
                <w:webHidden/>
              </w:rPr>
              <w:tab/>
            </w:r>
            <w:r>
              <w:rPr>
                <w:noProof/>
                <w:webHidden/>
              </w:rPr>
              <w:fldChar w:fldCharType="begin"/>
            </w:r>
            <w:r>
              <w:rPr>
                <w:noProof/>
                <w:webHidden/>
              </w:rPr>
              <w:instrText xml:space="preserve"> PAGEREF _Toc199230885 \h </w:instrText>
            </w:r>
            <w:r>
              <w:rPr>
                <w:noProof/>
                <w:webHidden/>
              </w:rPr>
            </w:r>
            <w:r>
              <w:rPr>
                <w:noProof/>
                <w:webHidden/>
              </w:rPr>
              <w:fldChar w:fldCharType="separate"/>
            </w:r>
            <w:r>
              <w:rPr>
                <w:noProof/>
                <w:webHidden/>
              </w:rPr>
              <w:t>7</w:t>
            </w:r>
            <w:r>
              <w:rPr>
                <w:noProof/>
                <w:webHidden/>
              </w:rPr>
              <w:fldChar w:fldCharType="end"/>
            </w:r>
          </w:hyperlink>
        </w:p>
        <w:p w14:paraId="5C43841A" w14:textId="17E9C8A2" w:rsidR="00CF177D" w:rsidRDefault="00CF177D">
          <w:pPr>
            <w:pStyle w:val="TOC2"/>
            <w:tabs>
              <w:tab w:val="left" w:pos="1440"/>
              <w:tab w:val="right" w:leader="dot" w:pos="9350"/>
            </w:tabs>
            <w:rPr>
              <w:rFonts w:asciiTheme="minorHAnsi" w:eastAsiaTheme="minorEastAsia" w:hAnsiTheme="minorHAnsi" w:cstheme="minorBidi"/>
              <w:noProof/>
              <w:kern w:val="2"/>
              <w:sz w:val="24"/>
              <w:szCs w:val="24"/>
              <w14:ligatures w14:val="standardContextual"/>
            </w:rPr>
          </w:pPr>
          <w:hyperlink w:anchor="_Toc199230886" w:history="1">
            <w:r w:rsidRPr="008C3A5B">
              <w:rPr>
                <w:rStyle w:val="Hyperlink"/>
                <w:noProof/>
              </w:rPr>
              <w:t>Block 8:</w:t>
            </w:r>
            <w:r>
              <w:rPr>
                <w:rFonts w:asciiTheme="minorHAnsi" w:eastAsiaTheme="minorEastAsia" w:hAnsiTheme="minorHAnsi" w:cstheme="minorBidi"/>
                <w:noProof/>
                <w:kern w:val="2"/>
                <w:sz w:val="24"/>
                <w:szCs w:val="24"/>
                <w14:ligatures w14:val="standardContextual"/>
              </w:rPr>
              <w:tab/>
            </w:r>
            <w:r w:rsidRPr="008C3A5B">
              <w:rPr>
                <w:rStyle w:val="Hyperlink"/>
                <w:noProof/>
              </w:rPr>
              <w:t>Should the issue of concern be resolved using the VLSSIR Process?</w:t>
            </w:r>
            <w:r>
              <w:rPr>
                <w:noProof/>
                <w:webHidden/>
              </w:rPr>
              <w:tab/>
            </w:r>
            <w:r>
              <w:rPr>
                <w:noProof/>
                <w:webHidden/>
              </w:rPr>
              <w:fldChar w:fldCharType="begin"/>
            </w:r>
            <w:r>
              <w:rPr>
                <w:noProof/>
                <w:webHidden/>
              </w:rPr>
              <w:instrText xml:space="preserve"> PAGEREF _Toc199230886 \h </w:instrText>
            </w:r>
            <w:r>
              <w:rPr>
                <w:noProof/>
                <w:webHidden/>
              </w:rPr>
            </w:r>
            <w:r>
              <w:rPr>
                <w:noProof/>
                <w:webHidden/>
              </w:rPr>
              <w:fldChar w:fldCharType="separate"/>
            </w:r>
            <w:r>
              <w:rPr>
                <w:noProof/>
                <w:webHidden/>
              </w:rPr>
              <w:t>8</w:t>
            </w:r>
            <w:r>
              <w:rPr>
                <w:noProof/>
                <w:webHidden/>
              </w:rPr>
              <w:fldChar w:fldCharType="end"/>
            </w:r>
          </w:hyperlink>
        </w:p>
        <w:p w14:paraId="252FB77B" w14:textId="6C4CF364" w:rsidR="00CF177D" w:rsidRDefault="00CF177D">
          <w:pPr>
            <w:pStyle w:val="TOC2"/>
            <w:tabs>
              <w:tab w:val="left" w:pos="1440"/>
              <w:tab w:val="right" w:leader="dot" w:pos="9350"/>
            </w:tabs>
            <w:rPr>
              <w:rFonts w:asciiTheme="minorHAnsi" w:eastAsiaTheme="minorEastAsia" w:hAnsiTheme="minorHAnsi" w:cstheme="minorBidi"/>
              <w:noProof/>
              <w:kern w:val="2"/>
              <w:sz w:val="24"/>
              <w:szCs w:val="24"/>
              <w14:ligatures w14:val="standardContextual"/>
            </w:rPr>
          </w:pPr>
          <w:hyperlink w:anchor="_Toc199230887" w:history="1">
            <w:r w:rsidRPr="008C3A5B">
              <w:rPr>
                <w:rStyle w:val="Hyperlink"/>
                <w:noProof/>
              </w:rPr>
              <w:t>Block 9:</w:t>
            </w:r>
            <w:r>
              <w:rPr>
                <w:rFonts w:asciiTheme="minorHAnsi" w:eastAsiaTheme="minorEastAsia" w:hAnsiTheme="minorHAnsi" w:cstheme="minorBidi"/>
                <w:noProof/>
                <w:kern w:val="2"/>
                <w:sz w:val="24"/>
                <w:szCs w:val="24"/>
                <w14:ligatures w14:val="standardContextual"/>
              </w:rPr>
              <w:tab/>
            </w:r>
            <w:r w:rsidRPr="008C3A5B">
              <w:rPr>
                <w:rStyle w:val="Hyperlink"/>
                <w:noProof/>
              </w:rPr>
              <w:t>Open or Close an URI</w:t>
            </w:r>
            <w:r>
              <w:rPr>
                <w:noProof/>
                <w:webHidden/>
              </w:rPr>
              <w:tab/>
            </w:r>
            <w:r>
              <w:rPr>
                <w:noProof/>
                <w:webHidden/>
              </w:rPr>
              <w:fldChar w:fldCharType="begin"/>
            </w:r>
            <w:r>
              <w:rPr>
                <w:noProof/>
                <w:webHidden/>
              </w:rPr>
              <w:instrText xml:space="preserve"> PAGEREF _Toc199230887 \h </w:instrText>
            </w:r>
            <w:r>
              <w:rPr>
                <w:noProof/>
                <w:webHidden/>
              </w:rPr>
            </w:r>
            <w:r>
              <w:rPr>
                <w:noProof/>
                <w:webHidden/>
              </w:rPr>
              <w:fldChar w:fldCharType="separate"/>
            </w:r>
            <w:r>
              <w:rPr>
                <w:noProof/>
                <w:webHidden/>
              </w:rPr>
              <w:t>9</w:t>
            </w:r>
            <w:r>
              <w:rPr>
                <w:noProof/>
                <w:webHidden/>
              </w:rPr>
              <w:fldChar w:fldCharType="end"/>
            </w:r>
          </w:hyperlink>
        </w:p>
        <w:p w14:paraId="329EC1F3" w14:textId="21086DDC" w:rsidR="00CF177D" w:rsidRDefault="00CF177D">
          <w:pPr>
            <w:pStyle w:val="TOC2"/>
            <w:tabs>
              <w:tab w:val="left" w:pos="1920"/>
              <w:tab w:val="right" w:leader="dot" w:pos="9350"/>
            </w:tabs>
            <w:rPr>
              <w:rFonts w:asciiTheme="minorHAnsi" w:eastAsiaTheme="minorEastAsia" w:hAnsiTheme="minorHAnsi" w:cstheme="minorBidi"/>
              <w:noProof/>
              <w:kern w:val="2"/>
              <w:sz w:val="24"/>
              <w:szCs w:val="24"/>
              <w14:ligatures w14:val="standardContextual"/>
            </w:rPr>
          </w:pPr>
          <w:hyperlink w:anchor="_Toc199230888" w:history="1">
            <w:r w:rsidRPr="008C3A5B">
              <w:rPr>
                <w:rStyle w:val="Hyperlink"/>
                <w:noProof/>
              </w:rPr>
              <w:t>BLOCK TE3:</w:t>
            </w:r>
            <w:r>
              <w:rPr>
                <w:rFonts w:asciiTheme="minorHAnsi" w:eastAsiaTheme="minorEastAsia" w:hAnsiTheme="minorHAnsi" w:cstheme="minorBidi"/>
                <w:noProof/>
                <w:kern w:val="2"/>
                <w:sz w:val="24"/>
                <w:szCs w:val="24"/>
                <w14:ligatures w14:val="standardContextual"/>
              </w:rPr>
              <w:tab/>
            </w:r>
            <w:r w:rsidRPr="008C3A5B">
              <w:rPr>
                <w:rStyle w:val="Hyperlink"/>
                <w:noProof/>
              </w:rPr>
              <w:t>Decision on Path Forward</w:t>
            </w:r>
            <w:r>
              <w:rPr>
                <w:noProof/>
                <w:webHidden/>
              </w:rPr>
              <w:tab/>
            </w:r>
            <w:r>
              <w:rPr>
                <w:noProof/>
                <w:webHidden/>
              </w:rPr>
              <w:fldChar w:fldCharType="begin"/>
            </w:r>
            <w:r>
              <w:rPr>
                <w:noProof/>
                <w:webHidden/>
              </w:rPr>
              <w:instrText xml:space="preserve"> PAGEREF _Toc199230888 \h </w:instrText>
            </w:r>
            <w:r>
              <w:rPr>
                <w:noProof/>
                <w:webHidden/>
              </w:rPr>
            </w:r>
            <w:r>
              <w:rPr>
                <w:noProof/>
                <w:webHidden/>
              </w:rPr>
              <w:fldChar w:fldCharType="separate"/>
            </w:r>
            <w:r>
              <w:rPr>
                <w:noProof/>
                <w:webHidden/>
              </w:rPr>
              <w:t>9</w:t>
            </w:r>
            <w:r>
              <w:rPr>
                <w:noProof/>
                <w:webHidden/>
              </w:rPr>
              <w:fldChar w:fldCharType="end"/>
            </w:r>
          </w:hyperlink>
        </w:p>
        <w:p w14:paraId="0F836012" w14:textId="6BB779F0" w:rsidR="00CF177D" w:rsidRDefault="00CF177D">
          <w:pPr>
            <w:pStyle w:val="TOC1"/>
            <w:tabs>
              <w:tab w:val="right" w:leader="dot" w:pos="9350"/>
            </w:tabs>
            <w:rPr>
              <w:rFonts w:asciiTheme="minorHAnsi" w:eastAsiaTheme="minorEastAsia" w:hAnsiTheme="minorHAnsi" w:cstheme="minorBidi"/>
              <w:noProof/>
              <w:kern w:val="2"/>
              <w:sz w:val="24"/>
              <w:szCs w:val="24"/>
              <w14:ligatures w14:val="standardContextual"/>
            </w:rPr>
          </w:pPr>
          <w:hyperlink w:anchor="_Toc199230889" w:history="1">
            <w:r w:rsidRPr="008C3A5B">
              <w:rPr>
                <w:rStyle w:val="Hyperlink"/>
                <w:noProof/>
              </w:rPr>
              <w:t>GUIDANCE FOR FIGURE 2, “ISSUE SCREENING (TRADITIONAL ENFORCEMENT)”</w:t>
            </w:r>
            <w:r>
              <w:rPr>
                <w:noProof/>
                <w:webHidden/>
              </w:rPr>
              <w:tab/>
            </w:r>
            <w:r>
              <w:rPr>
                <w:noProof/>
                <w:webHidden/>
              </w:rPr>
              <w:fldChar w:fldCharType="begin"/>
            </w:r>
            <w:r>
              <w:rPr>
                <w:noProof/>
                <w:webHidden/>
              </w:rPr>
              <w:instrText xml:space="preserve"> PAGEREF _Toc199230889 \h </w:instrText>
            </w:r>
            <w:r>
              <w:rPr>
                <w:noProof/>
                <w:webHidden/>
              </w:rPr>
            </w:r>
            <w:r>
              <w:rPr>
                <w:noProof/>
                <w:webHidden/>
              </w:rPr>
              <w:fldChar w:fldCharType="separate"/>
            </w:r>
            <w:r>
              <w:rPr>
                <w:noProof/>
                <w:webHidden/>
              </w:rPr>
              <w:t>11</w:t>
            </w:r>
            <w:r>
              <w:rPr>
                <w:noProof/>
                <w:webHidden/>
              </w:rPr>
              <w:fldChar w:fldCharType="end"/>
            </w:r>
          </w:hyperlink>
        </w:p>
        <w:p w14:paraId="3E094F62" w14:textId="11E1DD00" w:rsidR="00CF177D" w:rsidRDefault="00CF177D">
          <w:pPr>
            <w:pStyle w:val="TOC2"/>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9230890" w:history="1">
            <w:r w:rsidRPr="008C3A5B">
              <w:rPr>
                <w:rStyle w:val="Hyperlink"/>
                <w:noProof/>
              </w:rPr>
              <w:t>Block TE4:</w:t>
            </w:r>
            <w:r>
              <w:rPr>
                <w:rFonts w:asciiTheme="minorHAnsi" w:eastAsiaTheme="minorEastAsia" w:hAnsiTheme="minorHAnsi" w:cstheme="minorBidi"/>
                <w:noProof/>
                <w:kern w:val="2"/>
                <w:sz w:val="24"/>
                <w:szCs w:val="24"/>
                <w14:ligatures w14:val="standardContextual"/>
              </w:rPr>
              <w:tab/>
            </w:r>
            <w:r w:rsidRPr="008C3A5B">
              <w:rPr>
                <w:rStyle w:val="Hyperlink"/>
                <w:noProof/>
              </w:rPr>
              <w:t>Coordinate with or Wait for completion of investigation</w:t>
            </w:r>
            <w:r>
              <w:rPr>
                <w:noProof/>
                <w:webHidden/>
              </w:rPr>
              <w:tab/>
            </w:r>
            <w:r>
              <w:rPr>
                <w:noProof/>
                <w:webHidden/>
              </w:rPr>
              <w:fldChar w:fldCharType="begin"/>
            </w:r>
            <w:r>
              <w:rPr>
                <w:noProof/>
                <w:webHidden/>
              </w:rPr>
              <w:instrText xml:space="preserve"> PAGEREF _Toc199230890 \h </w:instrText>
            </w:r>
            <w:r>
              <w:rPr>
                <w:noProof/>
                <w:webHidden/>
              </w:rPr>
            </w:r>
            <w:r>
              <w:rPr>
                <w:noProof/>
                <w:webHidden/>
              </w:rPr>
              <w:fldChar w:fldCharType="separate"/>
            </w:r>
            <w:r>
              <w:rPr>
                <w:noProof/>
                <w:webHidden/>
              </w:rPr>
              <w:t>11</w:t>
            </w:r>
            <w:r>
              <w:rPr>
                <w:noProof/>
                <w:webHidden/>
              </w:rPr>
              <w:fldChar w:fldCharType="end"/>
            </w:r>
          </w:hyperlink>
        </w:p>
        <w:p w14:paraId="063728F7" w14:textId="5DD1EE75" w:rsidR="00CF177D" w:rsidRDefault="00CF177D">
          <w:pPr>
            <w:pStyle w:val="TOC2"/>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9230891" w:history="1">
            <w:r w:rsidRPr="008C3A5B">
              <w:rPr>
                <w:rStyle w:val="Hyperlink"/>
                <w:noProof/>
              </w:rPr>
              <w:t>Block TE5:</w:t>
            </w:r>
            <w:r>
              <w:rPr>
                <w:rFonts w:asciiTheme="minorHAnsi" w:eastAsiaTheme="minorEastAsia" w:hAnsiTheme="minorHAnsi" w:cstheme="minorBidi"/>
                <w:noProof/>
                <w:kern w:val="2"/>
                <w:sz w:val="24"/>
                <w:szCs w:val="24"/>
                <w14:ligatures w14:val="standardContextual"/>
              </w:rPr>
              <w:tab/>
            </w:r>
            <w:r w:rsidRPr="008C3A5B">
              <w:rPr>
                <w:rStyle w:val="Hyperlink"/>
                <w:noProof/>
              </w:rPr>
              <w:t>Does investigation confirm a willful violation?</w:t>
            </w:r>
            <w:r>
              <w:rPr>
                <w:noProof/>
                <w:webHidden/>
              </w:rPr>
              <w:tab/>
            </w:r>
            <w:r>
              <w:rPr>
                <w:noProof/>
                <w:webHidden/>
              </w:rPr>
              <w:fldChar w:fldCharType="begin"/>
            </w:r>
            <w:r>
              <w:rPr>
                <w:noProof/>
                <w:webHidden/>
              </w:rPr>
              <w:instrText xml:space="preserve"> PAGEREF _Toc199230891 \h </w:instrText>
            </w:r>
            <w:r>
              <w:rPr>
                <w:noProof/>
                <w:webHidden/>
              </w:rPr>
            </w:r>
            <w:r>
              <w:rPr>
                <w:noProof/>
                <w:webHidden/>
              </w:rPr>
              <w:fldChar w:fldCharType="separate"/>
            </w:r>
            <w:r>
              <w:rPr>
                <w:noProof/>
                <w:webHidden/>
              </w:rPr>
              <w:t>11</w:t>
            </w:r>
            <w:r>
              <w:rPr>
                <w:noProof/>
                <w:webHidden/>
              </w:rPr>
              <w:fldChar w:fldCharType="end"/>
            </w:r>
          </w:hyperlink>
        </w:p>
        <w:p w14:paraId="0D2B2E5A" w14:textId="494A6FE9" w:rsidR="00CF177D" w:rsidRDefault="00CF177D">
          <w:pPr>
            <w:pStyle w:val="TOC2"/>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9230892" w:history="1">
            <w:r w:rsidRPr="008C3A5B">
              <w:rPr>
                <w:rStyle w:val="Hyperlink"/>
                <w:noProof/>
              </w:rPr>
              <w:t>Block TE6:</w:t>
            </w:r>
            <w:r>
              <w:rPr>
                <w:rFonts w:asciiTheme="minorHAnsi" w:eastAsiaTheme="minorEastAsia" w:hAnsiTheme="minorHAnsi" w:cstheme="minorBidi"/>
                <w:noProof/>
                <w:kern w:val="2"/>
                <w:sz w:val="24"/>
                <w:szCs w:val="24"/>
                <w14:ligatures w14:val="standardContextual"/>
              </w:rPr>
              <w:tab/>
            </w:r>
            <w:r w:rsidRPr="008C3A5B">
              <w:rPr>
                <w:rStyle w:val="Hyperlink"/>
                <w:noProof/>
              </w:rPr>
              <w:t>Does the violation warrant enforcement discretion?</w:t>
            </w:r>
            <w:r>
              <w:rPr>
                <w:noProof/>
                <w:webHidden/>
              </w:rPr>
              <w:tab/>
            </w:r>
            <w:r>
              <w:rPr>
                <w:noProof/>
                <w:webHidden/>
              </w:rPr>
              <w:fldChar w:fldCharType="begin"/>
            </w:r>
            <w:r>
              <w:rPr>
                <w:noProof/>
                <w:webHidden/>
              </w:rPr>
              <w:instrText xml:space="preserve"> PAGEREF _Toc199230892 \h </w:instrText>
            </w:r>
            <w:r>
              <w:rPr>
                <w:noProof/>
                <w:webHidden/>
              </w:rPr>
            </w:r>
            <w:r>
              <w:rPr>
                <w:noProof/>
                <w:webHidden/>
              </w:rPr>
              <w:fldChar w:fldCharType="separate"/>
            </w:r>
            <w:r>
              <w:rPr>
                <w:noProof/>
                <w:webHidden/>
              </w:rPr>
              <w:t>11</w:t>
            </w:r>
            <w:r>
              <w:rPr>
                <w:noProof/>
                <w:webHidden/>
              </w:rPr>
              <w:fldChar w:fldCharType="end"/>
            </w:r>
          </w:hyperlink>
        </w:p>
        <w:p w14:paraId="4C9DE306" w14:textId="5E25E9DD" w:rsidR="00CF177D" w:rsidRDefault="00CF177D">
          <w:pPr>
            <w:pStyle w:val="TOC1"/>
            <w:tabs>
              <w:tab w:val="right" w:leader="dot" w:pos="9350"/>
            </w:tabs>
            <w:rPr>
              <w:rFonts w:asciiTheme="minorHAnsi" w:eastAsiaTheme="minorEastAsia" w:hAnsiTheme="minorHAnsi" w:cstheme="minorBidi"/>
              <w:noProof/>
              <w:kern w:val="2"/>
              <w:sz w:val="24"/>
              <w:szCs w:val="24"/>
              <w14:ligatures w14:val="standardContextual"/>
            </w:rPr>
          </w:pPr>
          <w:hyperlink w:anchor="_Toc199230893" w:history="1">
            <w:r w:rsidRPr="008C3A5B">
              <w:rPr>
                <w:rStyle w:val="Hyperlink"/>
                <w:noProof/>
              </w:rPr>
              <w:t>Cornerstone Objectives and Attribute Tables</w:t>
            </w:r>
            <w:r>
              <w:rPr>
                <w:noProof/>
                <w:webHidden/>
              </w:rPr>
              <w:tab/>
            </w:r>
            <w:r>
              <w:rPr>
                <w:noProof/>
                <w:webHidden/>
              </w:rPr>
              <w:fldChar w:fldCharType="begin"/>
            </w:r>
            <w:r>
              <w:rPr>
                <w:noProof/>
                <w:webHidden/>
              </w:rPr>
              <w:instrText xml:space="preserve"> PAGEREF _Toc199230893 \h </w:instrText>
            </w:r>
            <w:r>
              <w:rPr>
                <w:noProof/>
                <w:webHidden/>
              </w:rPr>
            </w:r>
            <w:r>
              <w:rPr>
                <w:noProof/>
                <w:webHidden/>
              </w:rPr>
              <w:fldChar w:fldCharType="separate"/>
            </w:r>
            <w:r>
              <w:rPr>
                <w:noProof/>
                <w:webHidden/>
              </w:rPr>
              <w:t>12</w:t>
            </w:r>
            <w:r>
              <w:rPr>
                <w:noProof/>
                <w:webHidden/>
              </w:rPr>
              <w:fldChar w:fldCharType="end"/>
            </w:r>
          </w:hyperlink>
        </w:p>
        <w:p w14:paraId="601B3D16" w14:textId="05D679A4" w:rsidR="00CF177D" w:rsidRDefault="00CF177D">
          <w:pPr>
            <w:pStyle w:val="TOC1"/>
            <w:tabs>
              <w:tab w:val="right" w:leader="dot" w:pos="9350"/>
            </w:tabs>
            <w:rPr>
              <w:rFonts w:asciiTheme="minorHAnsi" w:eastAsiaTheme="minorEastAsia" w:hAnsiTheme="minorHAnsi" w:cstheme="minorBidi"/>
              <w:noProof/>
              <w:kern w:val="2"/>
              <w:sz w:val="24"/>
              <w:szCs w:val="24"/>
              <w14:ligatures w14:val="standardContextual"/>
            </w:rPr>
          </w:pPr>
          <w:hyperlink w:anchor="_Toc199230894" w:history="1">
            <w:r w:rsidRPr="008C3A5B">
              <w:rPr>
                <w:rStyle w:val="Hyperlink"/>
                <w:noProof/>
              </w:rPr>
              <w:t>Attachment 1: Revision History for IMC 0612 Appendix B</w:t>
            </w:r>
            <w:r>
              <w:rPr>
                <w:noProof/>
                <w:webHidden/>
              </w:rPr>
              <w:tab/>
              <w:t>Att1-</w:t>
            </w:r>
            <w:r>
              <w:rPr>
                <w:noProof/>
                <w:webHidden/>
              </w:rPr>
              <w:fldChar w:fldCharType="begin"/>
            </w:r>
            <w:r>
              <w:rPr>
                <w:noProof/>
                <w:webHidden/>
              </w:rPr>
              <w:instrText xml:space="preserve"> PAGEREF _Toc199230894 \h </w:instrText>
            </w:r>
            <w:r>
              <w:rPr>
                <w:noProof/>
                <w:webHidden/>
              </w:rPr>
            </w:r>
            <w:r>
              <w:rPr>
                <w:noProof/>
                <w:webHidden/>
              </w:rPr>
              <w:fldChar w:fldCharType="separate"/>
            </w:r>
            <w:r>
              <w:rPr>
                <w:noProof/>
                <w:webHidden/>
              </w:rPr>
              <w:t>1</w:t>
            </w:r>
            <w:r>
              <w:rPr>
                <w:noProof/>
                <w:webHidden/>
              </w:rPr>
              <w:fldChar w:fldCharType="end"/>
            </w:r>
          </w:hyperlink>
        </w:p>
        <w:p w14:paraId="67D22419" w14:textId="10036204" w:rsidR="008E4437" w:rsidRDefault="008E4437">
          <w:r>
            <w:rPr>
              <w:b/>
              <w:bCs/>
              <w:noProof/>
            </w:rPr>
            <w:fldChar w:fldCharType="end"/>
          </w:r>
        </w:p>
      </w:sdtContent>
    </w:sdt>
    <w:p w14:paraId="73D29B16" w14:textId="77777777" w:rsidR="008E4437" w:rsidRPr="008E4437" w:rsidRDefault="008E4437" w:rsidP="008E4437">
      <w:pPr>
        <w:pStyle w:val="BodyText"/>
      </w:pPr>
    </w:p>
    <w:p w14:paraId="2157F9E6" w14:textId="77777777" w:rsidR="00F2482D" w:rsidRPr="00F2482D" w:rsidRDefault="00F2482D" w:rsidP="00F2482D">
      <w:pPr>
        <w:pStyle w:val="BodyText"/>
      </w:pPr>
    </w:p>
    <w:p w14:paraId="3C8A472E" w14:textId="77777777" w:rsidR="00BA329D" w:rsidRDefault="00BA329D" w:rsidP="00461930">
      <w:pPr>
        <w:pStyle w:val="Header"/>
        <w:jc w:val="left"/>
        <w:sectPr w:rsidR="00BA329D" w:rsidSect="009C2F88">
          <w:footerReference w:type="default" r:id="rId11"/>
          <w:headerReference w:type="first" r:id="rId12"/>
          <w:pgSz w:w="12240" w:h="15840"/>
          <w:pgMar w:top="1440" w:right="1440" w:bottom="1440" w:left="1440" w:header="720" w:footer="720" w:gutter="0"/>
          <w:pgNumType w:fmt="lowerRoman" w:start="1"/>
          <w:cols w:space="720"/>
          <w:docGrid w:linePitch="360"/>
        </w:sectPr>
      </w:pPr>
    </w:p>
    <w:p w14:paraId="1FD97CD0" w14:textId="43951984" w:rsidR="00D660FA" w:rsidRPr="00D309AD" w:rsidRDefault="003B7330" w:rsidP="00D309AD">
      <w:pPr>
        <w:pStyle w:val="Attachmenttitle"/>
        <w:jc w:val="left"/>
        <w:rPr>
          <w:u w:val="single"/>
        </w:rPr>
      </w:pPr>
      <w:bookmarkStart w:id="0" w:name="_Toc199230873"/>
      <w:r w:rsidRPr="00D309AD">
        <w:rPr>
          <w:u w:val="single"/>
        </w:rPr>
        <w:lastRenderedPageBreak/>
        <w:t>FIGURE 1: ISSUE SCREENING</w:t>
      </w:r>
      <w:bookmarkEnd w:id="0"/>
    </w:p>
    <w:p w14:paraId="189F542C" w14:textId="78E45FB4" w:rsidR="0046055E" w:rsidRDefault="00A563A9" w:rsidP="00845061">
      <w:pPr>
        <w:widowControl w:val="0"/>
        <w:ind w:left="720"/>
        <w:jc w:val="left"/>
        <w:rPr>
          <w:b/>
          <w:bCs/>
        </w:rPr>
      </w:pPr>
      <w:r>
        <w:rPr>
          <w:noProof/>
        </w:rPr>
        <w:drawing>
          <wp:inline distT="0" distB="0" distL="0" distR="0" wp14:anchorId="469591C0" wp14:editId="7CF3D6EF">
            <wp:extent cx="6696075" cy="5174216"/>
            <wp:effectExtent l="0" t="0" r="0" b="7620"/>
            <wp:docPr id="335587624"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6698521" cy="5176106"/>
                    </a:xfrm>
                    <a:prstGeom prst="rect">
                      <a:avLst/>
                    </a:prstGeom>
                  </pic:spPr>
                </pic:pic>
              </a:graphicData>
            </a:graphic>
          </wp:inline>
        </w:drawing>
      </w:r>
    </w:p>
    <w:p w14:paraId="336CD0F6" w14:textId="5F3762B2" w:rsidR="008238C0" w:rsidRPr="00F43D49" w:rsidRDefault="00517677" w:rsidP="001117F7">
      <w:pPr>
        <w:spacing w:before="240"/>
        <w:jc w:val="left"/>
        <w:rPr>
          <w:b/>
          <w:sz w:val="20"/>
          <w:szCs w:val="20"/>
        </w:rPr>
      </w:pPr>
      <w:r w:rsidRPr="00F43D49">
        <w:rPr>
          <w:sz w:val="20"/>
          <w:szCs w:val="20"/>
        </w:rPr>
        <w:t>Use IMC 0612</w:t>
      </w:r>
      <w:r w:rsidRPr="002230DE">
        <w:rPr>
          <w:sz w:val="20"/>
          <w:szCs w:val="20"/>
        </w:rPr>
        <w:t xml:space="preserve"> </w:t>
      </w:r>
      <w:r w:rsidRPr="002230DE">
        <w:rPr>
          <w:rFonts w:eastAsia="Times New Roman"/>
          <w:sz w:val="20"/>
          <w:szCs w:val="20"/>
        </w:rPr>
        <w:t xml:space="preserve">Appendix </w:t>
      </w:r>
      <w:r w:rsidRPr="00D5592B">
        <w:rPr>
          <w:rFonts w:eastAsia="Times New Roman"/>
          <w:sz w:val="20"/>
          <w:szCs w:val="20"/>
        </w:rPr>
        <w:t>G, “</w:t>
      </w:r>
      <w:r w:rsidRPr="00D5592B">
        <w:rPr>
          <w:sz w:val="20"/>
          <w:szCs w:val="20"/>
          <w:shd w:val="clear" w:color="auto" w:fill="FFFFFF"/>
        </w:rPr>
        <w:t>Emergency Planning Cornerstone - Specific Supplemental Guidance for Appendix B Screening Figures</w:t>
      </w:r>
      <w:r w:rsidR="00E64DE8" w:rsidRPr="00D5592B">
        <w:rPr>
          <w:sz w:val="20"/>
          <w:szCs w:val="20"/>
          <w:shd w:val="clear" w:color="auto" w:fill="FFFFFF"/>
        </w:rPr>
        <w:t> </w:t>
      </w:r>
      <w:r w:rsidRPr="00D5592B">
        <w:rPr>
          <w:sz w:val="20"/>
          <w:szCs w:val="20"/>
          <w:shd w:val="clear" w:color="auto" w:fill="FFFFFF"/>
        </w:rPr>
        <w:t>1 and 2”</w:t>
      </w:r>
      <w:r w:rsidRPr="00D5592B">
        <w:rPr>
          <w:rFonts w:eastAsia="Times New Roman"/>
          <w:sz w:val="20"/>
          <w:szCs w:val="20"/>
        </w:rPr>
        <w:t xml:space="preserve"> as a supplement to Appendix B when screening Emergency P</w:t>
      </w:r>
      <w:r w:rsidR="00563628">
        <w:rPr>
          <w:rFonts w:eastAsia="Times New Roman"/>
          <w:sz w:val="20"/>
          <w:szCs w:val="20"/>
        </w:rPr>
        <w:t>l</w:t>
      </w:r>
      <w:r w:rsidRPr="00D5592B">
        <w:rPr>
          <w:rFonts w:eastAsia="Times New Roman"/>
          <w:sz w:val="20"/>
          <w:szCs w:val="20"/>
        </w:rPr>
        <w:t>anning issues.</w:t>
      </w:r>
      <w:r w:rsidR="008238C0" w:rsidRPr="00F43D49">
        <w:rPr>
          <w:b/>
          <w:sz w:val="20"/>
          <w:szCs w:val="20"/>
        </w:rPr>
        <w:br w:type="page"/>
      </w:r>
    </w:p>
    <w:p w14:paraId="709930F3" w14:textId="17016BF9" w:rsidR="0046055E" w:rsidRPr="00F2320F" w:rsidRDefault="003B7330" w:rsidP="00D309AD">
      <w:pPr>
        <w:pStyle w:val="Attachmenttitle"/>
        <w:jc w:val="left"/>
        <w:rPr>
          <w:u w:val="single"/>
        </w:rPr>
      </w:pPr>
      <w:bookmarkStart w:id="1" w:name="_Toc199230874"/>
      <w:r w:rsidRPr="00F2320F">
        <w:rPr>
          <w:u w:val="single"/>
        </w:rPr>
        <w:lastRenderedPageBreak/>
        <w:t>FIGURE 2: ISSUE SCREENING (TRADITIONAL ENFORCEMENT)</w:t>
      </w:r>
      <w:bookmarkEnd w:id="1"/>
    </w:p>
    <w:p w14:paraId="3FF7D456" w14:textId="6FD8D128" w:rsidR="0046055E" w:rsidRDefault="00D03662" w:rsidP="009C3A23">
      <w:pPr>
        <w:ind w:left="-720"/>
      </w:pPr>
      <w:ins w:id="2" w:author="Author">
        <w:r w:rsidRPr="00D03662">
          <w:rPr>
            <w:noProof/>
          </w:rPr>
          <w:t xml:space="preserve"> </w:t>
        </w:r>
      </w:ins>
      <w:r w:rsidR="00302D9D" w:rsidRPr="00302D9D">
        <w:rPr>
          <w:noProof/>
        </w:rPr>
        <w:drawing>
          <wp:inline distT="0" distB="0" distL="0" distR="0" wp14:anchorId="3B94F877" wp14:editId="64D763AC">
            <wp:extent cx="6819900" cy="4506501"/>
            <wp:effectExtent l="0" t="0" r="0" b="8890"/>
            <wp:docPr id="1023534927"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534927" name="Picture 1" descr="Diagram&#10;&#10;AI-generated content may be incorrect."/>
                    <pic:cNvPicPr/>
                  </pic:nvPicPr>
                  <pic:blipFill>
                    <a:blip r:embed="rId14"/>
                    <a:stretch>
                      <a:fillRect/>
                    </a:stretch>
                  </pic:blipFill>
                  <pic:spPr>
                    <a:xfrm>
                      <a:off x="0" y="0"/>
                      <a:ext cx="6835951" cy="4517107"/>
                    </a:xfrm>
                    <a:prstGeom prst="rect">
                      <a:avLst/>
                    </a:prstGeom>
                  </pic:spPr>
                </pic:pic>
              </a:graphicData>
            </a:graphic>
          </wp:inline>
        </w:drawing>
      </w:r>
    </w:p>
    <w:p w14:paraId="21F5DB49" w14:textId="76860AB5" w:rsidR="00012052" w:rsidRPr="00E62B75" w:rsidRDefault="00AE1881" w:rsidP="00E62B75">
      <w:pPr>
        <w:spacing w:before="240"/>
        <w:jc w:val="left"/>
        <w:rPr>
          <w:sz w:val="20"/>
          <w:szCs w:val="20"/>
        </w:rPr>
        <w:sectPr w:rsidR="00012052" w:rsidRPr="00E62B75" w:rsidSect="005E52C5">
          <w:footerReference w:type="default" r:id="rId15"/>
          <w:footerReference w:type="first" r:id="rId16"/>
          <w:pgSz w:w="15840" w:h="12240" w:orient="landscape"/>
          <w:pgMar w:top="1440" w:right="1440" w:bottom="1440" w:left="1440" w:header="720" w:footer="720" w:gutter="0"/>
          <w:pgNumType w:start="1"/>
          <w:cols w:space="720"/>
          <w:docGrid w:linePitch="360"/>
        </w:sectPr>
      </w:pPr>
      <w:r w:rsidRPr="00F43D49">
        <w:rPr>
          <w:sz w:val="20"/>
          <w:szCs w:val="20"/>
        </w:rPr>
        <w:t xml:space="preserve">Use IMC 0612 </w:t>
      </w:r>
      <w:r w:rsidRPr="009972C7">
        <w:rPr>
          <w:rFonts w:eastAsia="Times New Roman"/>
          <w:sz w:val="20"/>
          <w:szCs w:val="20"/>
        </w:rPr>
        <w:t>Appendix G</w:t>
      </w:r>
      <w:r w:rsidR="005C2DD4" w:rsidRPr="009972C7">
        <w:rPr>
          <w:rFonts w:eastAsia="Times New Roman"/>
          <w:sz w:val="20"/>
          <w:szCs w:val="20"/>
        </w:rPr>
        <w:t>, “</w:t>
      </w:r>
      <w:r w:rsidR="005C2DD4" w:rsidRPr="00F43D49">
        <w:rPr>
          <w:color w:val="333333"/>
          <w:sz w:val="20"/>
          <w:szCs w:val="20"/>
          <w:shd w:val="clear" w:color="auto" w:fill="FFFFFF"/>
        </w:rPr>
        <w:t>E</w:t>
      </w:r>
      <w:r w:rsidR="005C2DD4" w:rsidRPr="00525A98">
        <w:rPr>
          <w:sz w:val="20"/>
          <w:szCs w:val="20"/>
          <w:shd w:val="clear" w:color="auto" w:fill="FFFFFF"/>
        </w:rPr>
        <w:t>mergency Planning Cornerstone - Specific Supplemental Guidance for Appendix B Screening Figures</w:t>
      </w:r>
      <w:r w:rsidR="00E64DE8" w:rsidRPr="00525A98">
        <w:rPr>
          <w:sz w:val="20"/>
          <w:szCs w:val="20"/>
          <w:shd w:val="clear" w:color="auto" w:fill="FFFFFF"/>
        </w:rPr>
        <w:t> </w:t>
      </w:r>
      <w:r w:rsidR="005C2DD4" w:rsidRPr="00525A98">
        <w:rPr>
          <w:sz w:val="20"/>
          <w:szCs w:val="20"/>
          <w:shd w:val="clear" w:color="auto" w:fill="FFFFFF"/>
        </w:rPr>
        <w:t>1 and 2”</w:t>
      </w:r>
      <w:r w:rsidRPr="00525A98">
        <w:rPr>
          <w:rFonts w:eastAsia="Times New Roman"/>
          <w:sz w:val="20"/>
          <w:szCs w:val="20"/>
        </w:rPr>
        <w:t xml:space="preserve"> as a supplement to App</w:t>
      </w:r>
      <w:r w:rsidR="00C76D40" w:rsidRPr="00525A98">
        <w:rPr>
          <w:rFonts w:eastAsia="Times New Roman"/>
          <w:sz w:val="20"/>
          <w:szCs w:val="20"/>
        </w:rPr>
        <w:t xml:space="preserve">endix </w:t>
      </w:r>
      <w:r w:rsidRPr="00525A98">
        <w:rPr>
          <w:rFonts w:eastAsia="Times New Roman"/>
          <w:sz w:val="20"/>
          <w:szCs w:val="20"/>
        </w:rPr>
        <w:t>B when screening E</w:t>
      </w:r>
      <w:r w:rsidR="00C76D40" w:rsidRPr="00525A98">
        <w:rPr>
          <w:rFonts w:eastAsia="Times New Roman"/>
          <w:sz w:val="20"/>
          <w:szCs w:val="20"/>
        </w:rPr>
        <w:t xml:space="preserve">mergency </w:t>
      </w:r>
      <w:r w:rsidRPr="00525A98">
        <w:rPr>
          <w:rFonts w:eastAsia="Times New Roman"/>
          <w:sz w:val="20"/>
          <w:szCs w:val="20"/>
        </w:rPr>
        <w:t>P</w:t>
      </w:r>
      <w:r w:rsidR="008B3AA6">
        <w:rPr>
          <w:rFonts w:eastAsia="Times New Roman"/>
          <w:sz w:val="20"/>
          <w:szCs w:val="20"/>
        </w:rPr>
        <w:t>l</w:t>
      </w:r>
      <w:r w:rsidR="00C76D40" w:rsidRPr="00525A98">
        <w:rPr>
          <w:rFonts w:eastAsia="Times New Roman"/>
          <w:sz w:val="20"/>
          <w:szCs w:val="20"/>
        </w:rPr>
        <w:t>anning</w:t>
      </w:r>
      <w:r w:rsidRPr="00525A98">
        <w:rPr>
          <w:rFonts w:eastAsia="Times New Roman"/>
          <w:sz w:val="20"/>
          <w:szCs w:val="20"/>
        </w:rPr>
        <w:t xml:space="preserve"> issues</w:t>
      </w:r>
      <w:r w:rsidR="00E62B75">
        <w:rPr>
          <w:rFonts w:eastAsia="Times New Roman"/>
          <w:sz w:val="20"/>
          <w:szCs w:val="20"/>
        </w:rPr>
        <w:t>.</w:t>
      </w:r>
    </w:p>
    <w:p w14:paraId="6FEA5144" w14:textId="77777777" w:rsidR="004A3F84" w:rsidRPr="00A7161E" w:rsidRDefault="001A2ECE" w:rsidP="00A7161E">
      <w:pPr>
        <w:pStyle w:val="Attachmenttitle"/>
        <w:rPr>
          <w:u w:val="single"/>
        </w:rPr>
      </w:pPr>
      <w:bookmarkStart w:id="3" w:name="_Toc199230875"/>
      <w:r w:rsidRPr="00A7161E">
        <w:rPr>
          <w:u w:val="single"/>
        </w:rPr>
        <w:lastRenderedPageBreak/>
        <w:t>Additional Guidance to Clarify Figures</w:t>
      </w:r>
      <w:bookmarkEnd w:id="3"/>
    </w:p>
    <w:p w14:paraId="2ABCF611" w14:textId="4E4864F0" w:rsidR="00274D80" w:rsidRPr="002B25FD" w:rsidRDefault="00274D80" w:rsidP="000D4673">
      <w:pPr>
        <w:pStyle w:val="BodyText"/>
      </w:pPr>
      <w:r w:rsidRPr="002B25FD">
        <w:t xml:space="preserve">Inspectors will not use the </w:t>
      </w:r>
      <w:r w:rsidR="0000642F" w:rsidRPr="002B25FD">
        <w:t>Rea</w:t>
      </w:r>
      <w:r w:rsidR="00203A02" w:rsidRPr="002B25FD">
        <w:t>c</w:t>
      </w:r>
      <w:r w:rsidR="0000642F" w:rsidRPr="002B25FD">
        <w:t>tor Oversight Process (</w:t>
      </w:r>
      <w:r w:rsidRPr="002B25FD">
        <w:t>ROP</w:t>
      </w:r>
      <w:r w:rsidR="0000642F" w:rsidRPr="002B25FD">
        <w:t>)</w:t>
      </w:r>
      <w:r w:rsidRPr="002B25FD">
        <w:t xml:space="preserve"> screening process to screen traditional</w:t>
      </w:r>
      <w:r w:rsidR="0067246D">
        <w:t xml:space="preserve"> </w:t>
      </w:r>
      <w:r w:rsidRPr="002B25FD">
        <w:t>enforcement violations but will use that process to screen their underlying performance deficiencies</w:t>
      </w:r>
      <w:r w:rsidR="001A40C3" w:rsidRPr="002B25FD">
        <w:t xml:space="preserve"> if any exist</w:t>
      </w:r>
      <w:r w:rsidRPr="002B25FD">
        <w:t>.</w:t>
      </w:r>
      <w:r w:rsidR="00735C1F" w:rsidRPr="002B25FD">
        <w:t xml:space="preserve"> </w:t>
      </w:r>
      <w:r w:rsidRPr="002B25FD">
        <w:t xml:space="preserve">Inspectors will separate traditional enforcement violations from their underlying performance deficiencies and </w:t>
      </w:r>
      <w:proofErr w:type="gramStart"/>
      <w:r w:rsidR="00265480" w:rsidRPr="002B25FD">
        <w:t>dispo</w:t>
      </w:r>
      <w:r w:rsidR="001B1040" w:rsidRPr="002B25FD">
        <w:t>sition</w:t>
      </w:r>
      <w:proofErr w:type="gramEnd"/>
      <w:r w:rsidR="00265480" w:rsidRPr="002B25FD">
        <w:t xml:space="preserve"> </w:t>
      </w:r>
      <w:r w:rsidRPr="002B25FD">
        <w:t xml:space="preserve">those </w:t>
      </w:r>
      <w:r w:rsidR="001A40C3" w:rsidRPr="002B25FD">
        <w:t xml:space="preserve">traditional enforcement </w:t>
      </w:r>
      <w:r w:rsidRPr="002B25FD">
        <w:t>violations using the examples and guidance in the Enforcement Manual and Enforcement Policy.</w:t>
      </w:r>
    </w:p>
    <w:p w14:paraId="52CD3EBC" w14:textId="77777777" w:rsidR="00274D80" w:rsidRDefault="00274D80" w:rsidP="000D4673">
      <w:pPr>
        <w:pStyle w:val="BodyText"/>
        <w:rPr>
          <w:ins w:id="4" w:author="Author"/>
        </w:rPr>
      </w:pPr>
      <w:r w:rsidRPr="002B25FD">
        <w:t>When dispositioning performance deficiencies associated with traditional enforcement violations, inspectors will not consider the traditional enforcement aspect as part of the ROP performance deficiency.</w:t>
      </w:r>
    </w:p>
    <w:p w14:paraId="2F5C88EC" w14:textId="6720EA04" w:rsidR="00CA4D49" w:rsidRPr="002B25FD" w:rsidRDefault="00CA4D49" w:rsidP="000D4673">
      <w:pPr>
        <w:pStyle w:val="BodyText"/>
      </w:pPr>
      <w:ins w:id="5" w:author="Author">
        <w:r>
          <w:t xml:space="preserve">Throughout the </w:t>
        </w:r>
        <w:r w:rsidR="00C73C4D">
          <w:t xml:space="preserve">inspection and </w:t>
        </w:r>
        <w:r w:rsidR="00FC7AB5">
          <w:t>screening process</w:t>
        </w:r>
        <w:r w:rsidR="003B5EC6">
          <w:t xml:space="preserve"> </w:t>
        </w:r>
        <w:r w:rsidR="00FC7AB5">
          <w:t>staff shall consider whether</w:t>
        </w:r>
        <w:r w:rsidR="003B0049">
          <w:t xml:space="preserve"> the</w:t>
        </w:r>
        <w:r w:rsidR="00FC7AB5">
          <w:t xml:space="preserve"> V</w:t>
        </w:r>
        <w:r w:rsidR="003B0049">
          <w:t xml:space="preserve">ery </w:t>
        </w:r>
        <w:r w:rsidR="00FC7AB5">
          <w:t>L</w:t>
        </w:r>
        <w:r w:rsidR="003B0049">
          <w:t xml:space="preserve">ow </w:t>
        </w:r>
        <w:r w:rsidR="00FC7AB5">
          <w:t>S</w:t>
        </w:r>
        <w:r w:rsidR="003B0049">
          <w:t xml:space="preserve">afety </w:t>
        </w:r>
        <w:r w:rsidR="00FC7AB5">
          <w:t>S</w:t>
        </w:r>
        <w:r w:rsidR="003B0049">
          <w:t xml:space="preserve">ignificance </w:t>
        </w:r>
        <w:r w:rsidR="00FC7AB5">
          <w:t>I</w:t>
        </w:r>
        <w:r w:rsidR="003B0049">
          <w:t xml:space="preserve">ssue </w:t>
        </w:r>
        <w:r w:rsidR="00FC7AB5">
          <w:t>R</w:t>
        </w:r>
        <w:r w:rsidR="003B0049">
          <w:t>esolution (VLSSIR)</w:t>
        </w:r>
        <w:r w:rsidR="00FC7AB5">
          <w:t xml:space="preserve"> criteria </w:t>
        </w:r>
        <w:r w:rsidR="00C73C4D">
          <w:t>are met</w:t>
        </w:r>
        <w:r w:rsidR="00FC7AB5">
          <w:t xml:space="preserve"> </w:t>
        </w:r>
        <w:r w:rsidR="00D95FA6">
          <w:t xml:space="preserve">when attempting to resolve open questions involving ambiguity </w:t>
        </w:r>
        <w:proofErr w:type="gramStart"/>
        <w:r w:rsidR="00D95FA6">
          <w:t>in</w:t>
        </w:r>
        <w:proofErr w:type="gramEnd"/>
        <w:r w:rsidR="00D95FA6">
          <w:t xml:space="preserve"> the licensing basis, design basis, </w:t>
        </w:r>
        <w:r w:rsidR="009E3382">
          <w:t xml:space="preserve">or applicability of </w:t>
        </w:r>
        <w:r w:rsidR="00D95FA6">
          <w:t>regulatory requirements</w:t>
        </w:r>
        <w:r w:rsidR="00A30A43">
          <w:t xml:space="preserve"> or </w:t>
        </w:r>
        <w:r w:rsidR="00850FF2">
          <w:t>licensee</w:t>
        </w:r>
        <w:r w:rsidR="00A30A43">
          <w:t xml:space="preserve"> self-imposed standards</w:t>
        </w:r>
        <w:r w:rsidR="009E3382">
          <w:t>.</w:t>
        </w:r>
        <w:r w:rsidR="007270F6">
          <w:t xml:space="preserve"> </w:t>
        </w:r>
        <w:r w:rsidR="00A5372A">
          <w:t xml:space="preserve">The determination that VLSSIR is an appropriate </w:t>
        </w:r>
        <w:r w:rsidR="00DB4042">
          <w:t xml:space="preserve">method for dispositioning an issue of concern may be made more quickly and at a lower level than the guidance </w:t>
        </w:r>
        <w:r w:rsidR="007F19AE">
          <w:t>discussed herein, which should be viewed as backstop thresholds for VLSSIR engagement and consideration.</w:t>
        </w:r>
      </w:ins>
    </w:p>
    <w:p w14:paraId="30AE63DE" w14:textId="2CE8413C" w:rsidR="00002F01" w:rsidRPr="002B25FD" w:rsidRDefault="00512B0D" w:rsidP="000D4673">
      <w:pPr>
        <w:pageBreakBefore/>
        <w:spacing w:before="440" w:after="220"/>
        <w:outlineLvl w:val="0"/>
        <w:rPr>
          <w:color w:val="000000"/>
          <w:u w:val="single"/>
        </w:rPr>
      </w:pPr>
      <w:bookmarkStart w:id="6" w:name="_Toc199230876"/>
      <w:r>
        <w:rPr>
          <w:color w:val="000000"/>
          <w:u w:val="single"/>
        </w:rPr>
        <w:lastRenderedPageBreak/>
        <w:t xml:space="preserve">GUIDANCE FOR </w:t>
      </w:r>
      <w:r w:rsidR="00002F01" w:rsidRPr="002B25FD">
        <w:rPr>
          <w:color w:val="000000"/>
          <w:u w:val="single"/>
        </w:rPr>
        <w:t>FIGURE 1, “ISSUE SCREENING”</w:t>
      </w:r>
      <w:bookmarkEnd w:id="6"/>
    </w:p>
    <w:p w14:paraId="298824AA" w14:textId="6744C831" w:rsidR="003351B7" w:rsidRPr="002B25FD" w:rsidRDefault="003351B7" w:rsidP="00002F01">
      <w:pPr>
        <w:pStyle w:val="Heading2"/>
      </w:pPr>
      <w:bookmarkStart w:id="7" w:name="_Toc199230877"/>
      <w:r w:rsidRPr="002B25FD">
        <w:t>Block 1</w:t>
      </w:r>
      <w:r>
        <w:t>:</w:t>
      </w:r>
      <w:r w:rsidR="000D4673">
        <w:tab/>
      </w:r>
      <w:r w:rsidRPr="002B25FD">
        <w:t>Issue of concern identified</w:t>
      </w:r>
      <w:bookmarkEnd w:id="7"/>
    </w:p>
    <w:p w14:paraId="66F35204" w14:textId="77777777" w:rsidR="003351B7" w:rsidRPr="002B25FD" w:rsidRDefault="003351B7" w:rsidP="003351B7">
      <w:pPr>
        <w:pStyle w:val="BodyText"/>
      </w:pPr>
      <w:r w:rsidRPr="002B25FD">
        <w:t>An issue of concern is a well-defined observation or collection of observations potentially impacting safety or security which may warrant further inspection, screening, evaluation, or regulatory action. Issues having greater significance and to a less</w:t>
      </w:r>
      <w:ins w:id="8" w:author="Author">
        <w:r>
          <w:t>e</w:t>
        </w:r>
      </w:ins>
      <w:r w:rsidRPr="002B25FD">
        <w:t>r extent involving current licensee performance should be prioritized.</w:t>
      </w:r>
    </w:p>
    <w:p w14:paraId="1F9E4F81" w14:textId="77777777" w:rsidR="003351B7" w:rsidRPr="002B25FD" w:rsidRDefault="003351B7" w:rsidP="003351B7">
      <w:pPr>
        <w:pStyle w:val="BodyText"/>
      </w:pPr>
      <w:bookmarkStart w:id="9" w:name="_Hlk100661515"/>
      <w:r w:rsidRPr="002B25FD">
        <w:t>For issues of concern with multiple examples, inspectors will screen each example separately.</w:t>
      </w:r>
    </w:p>
    <w:bookmarkEnd w:id="9"/>
    <w:p w14:paraId="32128872" w14:textId="77777777" w:rsidR="000D4673" w:rsidRDefault="003351B7" w:rsidP="003351B7">
      <w:pPr>
        <w:pStyle w:val="BodyText"/>
      </w:pPr>
      <w:r w:rsidRPr="002B25FD">
        <w:t>An inspector may identify an issue of concern that is neither a regulatory requirement nor an accepted licensee standard which may warrant consideration under the backfit process due to its perceived impact on safety or security.</w:t>
      </w:r>
      <w:r w:rsidRPr="002B25FD">
        <w:rPr>
          <w:color w:val="000000"/>
        </w:rPr>
        <w:t xml:space="preserve"> Inspectors identifying such an </w:t>
      </w:r>
      <w:r w:rsidRPr="002B25FD">
        <w:t>issue of concern</w:t>
      </w:r>
      <w:r w:rsidRPr="002B25FD">
        <w:rPr>
          <w:color w:val="000000"/>
        </w:rPr>
        <w:t xml:space="preserve"> should raise the concern to management and refer to Management Directive (MD) 8.4, “Management of Backfitting, Forward Fitting, Issue Finality, and Information Requests.”</w:t>
      </w:r>
    </w:p>
    <w:p w14:paraId="098BAB60" w14:textId="2A34439C" w:rsidR="003351B7" w:rsidRPr="002B25FD" w:rsidRDefault="003351B7" w:rsidP="00002F01">
      <w:pPr>
        <w:pStyle w:val="Heading2"/>
      </w:pPr>
      <w:bookmarkStart w:id="10" w:name="_Toc199230878"/>
      <w:r w:rsidRPr="002B25FD">
        <w:t>Block TE1</w:t>
      </w:r>
      <w:r>
        <w:t>:</w:t>
      </w:r>
      <w:r w:rsidR="000D4673">
        <w:tab/>
      </w:r>
      <w:r w:rsidRPr="002B25FD">
        <w:t>Is there a potentially willful violation?</w:t>
      </w:r>
      <w:bookmarkEnd w:id="10"/>
    </w:p>
    <w:p w14:paraId="4E3A2A43" w14:textId="77777777" w:rsidR="003351B7" w:rsidRPr="002B25FD" w:rsidRDefault="003351B7" w:rsidP="000D4673">
      <w:pPr>
        <w:pStyle w:val="BodyText"/>
      </w:pPr>
      <w:r w:rsidRPr="002B25FD">
        <w:t xml:space="preserve">Although inspectors screen issues of concern for indications of potentially willful violations, the determination of willfulness is a legal decision that can only be made by the Office of the General Council (OGC) using facts developed during an investigation conducted by </w:t>
      </w:r>
      <w:proofErr w:type="gramStart"/>
      <w:r w:rsidRPr="002B25FD">
        <w:t>Office</w:t>
      </w:r>
      <w:proofErr w:type="gramEnd"/>
      <w:r w:rsidRPr="002B25FD">
        <w:t xml:space="preserve"> of Investigations (OI), normally at the recommendation of the Allegation Review Board (ARB).</w:t>
      </w:r>
    </w:p>
    <w:p w14:paraId="5C4B76F5" w14:textId="77777777" w:rsidR="000D4673" w:rsidRDefault="003351B7" w:rsidP="000D4673">
      <w:pPr>
        <w:pStyle w:val="BodyText"/>
      </w:pPr>
      <w:r w:rsidRPr="002B25FD">
        <w:t>See the Enforcement Policy, Enforcement Manual, and Allegation Manual for additional insights involving willfulness. See 10 CFR 50.5 for regulations addressing deliberate misconduct.</w:t>
      </w:r>
    </w:p>
    <w:p w14:paraId="608C75E2" w14:textId="0C094FEA" w:rsidR="003351B7" w:rsidRPr="002B25FD" w:rsidRDefault="003351B7" w:rsidP="00002F01">
      <w:pPr>
        <w:pStyle w:val="Heading2"/>
      </w:pPr>
      <w:bookmarkStart w:id="11" w:name="_Toc199230879"/>
      <w:r w:rsidRPr="002B25FD">
        <w:t>Block TE2</w:t>
      </w:r>
      <w:r>
        <w:t>:</w:t>
      </w:r>
      <w:r w:rsidR="000D4673">
        <w:tab/>
      </w:r>
      <w:r w:rsidRPr="002B25FD">
        <w:t>Does traditional enforcement apply?</w:t>
      </w:r>
      <w:bookmarkEnd w:id="11"/>
    </w:p>
    <w:p w14:paraId="11E30400" w14:textId="77777777" w:rsidR="000D4673" w:rsidRDefault="003351B7" w:rsidP="000D4673">
      <w:pPr>
        <w:pStyle w:val="BodyText"/>
      </w:pPr>
      <w:r w:rsidRPr="002B25FD">
        <w:t xml:space="preserve">If any of the following questions can be answered ‘yes’, the inspector will compare the violation with examples in the Enforcement Policy to determine if the violation rises to </w:t>
      </w:r>
      <w:r>
        <w:t>severity level (</w:t>
      </w:r>
      <w:r w:rsidRPr="002B25FD">
        <w:t>SL</w:t>
      </w:r>
      <w:r>
        <w:t>) </w:t>
      </w:r>
      <w:r w:rsidRPr="002B25FD">
        <w:t>IV or above and thus constitutes a non-minor traditional enforcement violation.</w:t>
      </w:r>
    </w:p>
    <w:p w14:paraId="5AE97AA7" w14:textId="561F829F" w:rsidR="003351B7" w:rsidRPr="002B25FD" w:rsidRDefault="003351B7" w:rsidP="00D373D7">
      <w:pPr>
        <w:pStyle w:val="ListParagraph"/>
        <w:numPr>
          <w:ilvl w:val="0"/>
          <w:numId w:val="5"/>
        </w:numPr>
        <w:ind w:left="360"/>
        <w:jc w:val="left"/>
      </w:pPr>
      <w:r w:rsidRPr="002B25FD">
        <w:t>Was there a violation that impacted the regulatory process? Examples:</w:t>
      </w:r>
    </w:p>
    <w:p w14:paraId="4A13502E" w14:textId="77777777" w:rsidR="003351B7" w:rsidRPr="002B25FD" w:rsidRDefault="003351B7" w:rsidP="00B26C1B">
      <w:pPr>
        <w:pStyle w:val="ListBullet2"/>
      </w:pPr>
      <w:r w:rsidRPr="002B25FD">
        <w:t>Failure to provide complete and accurate information</w:t>
      </w:r>
    </w:p>
    <w:p w14:paraId="61F7C3AF" w14:textId="77777777" w:rsidR="003351B7" w:rsidRPr="002B25FD" w:rsidRDefault="003351B7" w:rsidP="00B26C1B">
      <w:pPr>
        <w:pStyle w:val="ListBullet2"/>
      </w:pPr>
      <w:r w:rsidRPr="002B25FD">
        <w:t>Failure to receive prior NRC approval for changes in licensed activities</w:t>
      </w:r>
    </w:p>
    <w:p w14:paraId="791AFBA5" w14:textId="77777777" w:rsidR="003351B7" w:rsidRPr="002B25FD" w:rsidRDefault="003351B7" w:rsidP="00B26C1B">
      <w:pPr>
        <w:pStyle w:val="ListBullet2"/>
      </w:pPr>
      <w:r w:rsidRPr="002B25FD">
        <w:t>Failure to notify the NRC of changes in licensed activities</w:t>
      </w:r>
    </w:p>
    <w:p w14:paraId="1B34D870" w14:textId="77777777" w:rsidR="003351B7" w:rsidRPr="002B25FD" w:rsidRDefault="003351B7" w:rsidP="00B26C1B">
      <w:pPr>
        <w:pStyle w:val="ListBullet2"/>
      </w:pPr>
      <w:r w:rsidRPr="002B25FD">
        <w:t>Failure to perform 10 CFR 50.59 analyses</w:t>
      </w:r>
    </w:p>
    <w:p w14:paraId="555FFEF4" w14:textId="77777777" w:rsidR="003351B7" w:rsidRPr="002B25FD" w:rsidRDefault="003351B7" w:rsidP="00B26C1B">
      <w:pPr>
        <w:pStyle w:val="ListBullet2"/>
      </w:pPr>
      <w:r w:rsidRPr="002B25FD">
        <w:t>Reporting failure, etc.</w:t>
      </w:r>
    </w:p>
    <w:p w14:paraId="3A5FD41B" w14:textId="77777777" w:rsidR="003351B7" w:rsidRPr="002B25FD" w:rsidRDefault="003351B7" w:rsidP="00D373D7">
      <w:pPr>
        <w:pStyle w:val="ListParagraph"/>
        <w:numPr>
          <w:ilvl w:val="0"/>
          <w:numId w:val="5"/>
        </w:numPr>
        <w:ind w:left="360"/>
        <w:jc w:val="left"/>
      </w:pPr>
      <w:r w:rsidRPr="002B25FD">
        <w:t>Was there a violation that contributed to actual safety consequences? Examples:</w:t>
      </w:r>
    </w:p>
    <w:p w14:paraId="0958ED9F" w14:textId="77777777" w:rsidR="003351B7" w:rsidRPr="002B25FD" w:rsidRDefault="003351B7" w:rsidP="00B26C1B">
      <w:pPr>
        <w:pStyle w:val="ListBullet2"/>
      </w:pPr>
      <w:r w:rsidRPr="002B25FD">
        <w:t>Actual onsite or offsite releases of radiation exceeding regulatory limits</w:t>
      </w:r>
    </w:p>
    <w:p w14:paraId="33A0B020" w14:textId="77777777" w:rsidR="003351B7" w:rsidRPr="002B25FD" w:rsidRDefault="003351B7" w:rsidP="00B26C1B">
      <w:pPr>
        <w:pStyle w:val="ListBullet2"/>
      </w:pPr>
      <w:r w:rsidRPr="002B25FD">
        <w:t>Onsite or offsite radiation exposures exceeding regulatory limits</w:t>
      </w:r>
    </w:p>
    <w:p w14:paraId="36917A6A" w14:textId="77777777" w:rsidR="003351B7" w:rsidRPr="002B25FD" w:rsidRDefault="003351B7" w:rsidP="00B26C1B">
      <w:pPr>
        <w:pStyle w:val="ListBullet2"/>
      </w:pPr>
      <w:r w:rsidRPr="002B25FD">
        <w:t>Accidental criticalities</w:t>
      </w:r>
    </w:p>
    <w:p w14:paraId="06121698" w14:textId="77777777" w:rsidR="003351B7" w:rsidRPr="002B25FD" w:rsidRDefault="003351B7" w:rsidP="00B26C1B">
      <w:pPr>
        <w:pStyle w:val="ListBullet2"/>
      </w:pPr>
      <w:r w:rsidRPr="002B25FD">
        <w:t>Core damage</w:t>
      </w:r>
    </w:p>
    <w:p w14:paraId="7EF96FC6" w14:textId="77777777" w:rsidR="003351B7" w:rsidRPr="002B25FD" w:rsidRDefault="003351B7" w:rsidP="00B26C1B">
      <w:pPr>
        <w:pStyle w:val="ListBullet2"/>
      </w:pPr>
      <w:r w:rsidRPr="002B25FD">
        <w:t>Loss of significant safety barriers</w:t>
      </w:r>
    </w:p>
    <w:p w14:paraId="424205BA" w14:textId="77777777" w:rsidR="003351B7" w:rsidRPr="002B25FD" w:rsidRDefault="003351B7" w:rsidP="00B26C1B">
      <w:pPr>
        <w:pStyle w:val="ListBullet2"/>
      </w:pPr>
      <w:r w:rsidRPr="002B25FD">
        <w:lastRenderedPageBreak/>
        <w:t>Loss of control of radiological material exceeding regulatory limits for public dose</w:t>
      </w:r>
    </w:p>
    <w:p w14:paraId="79E281B7" w14:textId="77777777" w:rsidR="003351B7" w:rsidRPr="002B25FD" w:rsidRDefault="003351B7" w:rsidP="00B26C1B">
      <w:pPr>
        <w:pStyle w:val="ListBullet2"/>
      </w:pPr>
      <w:r w:rsidRPr="002B25FD">
        <w:t>Radiological emergencies</w:t>
      </w:r>
    </w:p>
    <w:p w14:paraId="2251C326" w14:textId="77777777" w:rsidR="003351B7" w:rsidRPr="002B25FD" w:rsidRDefault="003351B7" w:rsidP="00B26C1B">
      <w:pPr>
        <w:pStyle w:val="ListParagraph"/>
        <w:numPr>
          <w:ilvl w:val="0"/>
          <w:numId w:val="5"/>
        </w:numPr>
        <w:spacing w:after="220"/>
        <w:ind w:left="360"/>
        <w:contextualSpacing w:val="0"/>
        <w:jc w:val="left"/>
      </w:pPr>
      <w:r w:rsidRPr="002B25FD">
        <w:t xml:space="preserve">Is there </w:t>
      </w:r>
      <w:proofErr w:type="gramStart"/>
      <w:r w:rsidRPr="002B25FD">
        <w:t>a SL</w:t>
      </w:r>
      <w:proofErr w:type="gramEnd"/>
      <w:r>
        <w:t> </w:t>
      </w:r>
      <w:r w:rsidRPr="002B25FD">
        <w:t>IV or greater violation with no associated performance deficiency or is enforcement discretion being exercised?</w:t>
      </w:r>
    </w:p>
    <w:p w14:paraId="7D42D5E5" w14:textId="77777777" w:rsidR="003351B7" w:rsidRPr="002B25FD" w:rsidRDefault="003351B7" w:rsidP="000D4673">
      <w:pPr>
        <w:pStyle w:val="BodyText"/>
      </w:pPr>
      <w:r w:rsidRPr="002B25FD">
        <w:t>Circumstances may arise where enforcement discretion should be considered or exercised to either escalate or mitigate enforcement sanctions or otherwise refrain from taking enforcement action for a particular violation. The Enforcement Policy and Enforcement Manual describe situations where this may apply. Specific circumstances may include:</w:t>
      </w:r>
    </w:p>
    <w:p w14:paraId="0814BFA9" w14:textId="77777777" w:rsidR="003351B7" w:rsidRPr="002B25FD" w:rsidRDefault="003351B7" w:rsidP="00B26C1B">
      <w:pPr>
        <w:pStyle w:val="ListBullet2"/>
      </w:pPr>
      <w:r w:rsidRPr="002B25FD">
        <w:t>Specific cases for which temporary Enforcement Guidance Memoranda prescribes enforcement discretion</w:t>
      </w:r>
    </w:p>
    <w:p w14:paraId="1F09677A" w14:textId="77777777" w:rsidR="003351B7" w:rsidRPr="002B25FD" w:rsidRDefault="003351B7" w:rsidP="00B26C1B">
      <w:pPr>
        <w:pStyle w:val="ListBullet2"/>
      </w:pPr>
      <w:r w:rsidRPr="002B25FD">
        <w:t xml:space="preserve">Non-minor violations absent </w:t>
      </w:r>
      <w:proofErr w:type="gramStart"/>
      <w:r w:rsidRPr="002B25FD">
        <w:t>a performance</w:t>
      </w:r>
      <w:proofErr w:type="gramEnd"/>
      <w:r w:rsidRPr="002B25FD">
        <w:t xml:space="preserve"> deficiency</w:t>
      </w:r>
    </w:p>
    <w:p w14:paraId="46D365D2" w14:textId="77777777" w:rsidR="003351B7" w:rsidRPr="002B25FD" w:rsidRDefault="003351B7" w:rsidP="00B26C1B">
      <w:pPr>
        <w:pStyle w:val="ListBullet2"/>
      </w:pPr>
      <w:r w:rsidRPr="002B25FD">
        <w:t>Violations identified during extended shutdowns or work stoppages</w:t>
      </w:r>
    </w:p>
    <w:p w14:paraId="36F61377" w14:textId="77777777" w:rsidR="003351B7" w:rsidRPr="002B25FD" w:rsidRDefault="003351B7" w:rsidP="00B26C1B">
      <w:pPr>
        <w:pStyle w:val="ListBullet2"/>
      </w:pPr>
      <w:r w:rsidRPr="002B25FD">
        <w:t>Violations involving old design issues</w:t>
      </w:r>
    </w:p>
    <w:p w14:paraId="19557E78" w14:textId="77777777" w:rsidR="003351B7" w:rsidRPr="002B25FD" w:rsidRDefault="003351B7" w:rsidP="00B26C1B">
      <w:pPr>
        <w:pStyle w:val="ListBullet2"/>
      </w:pPr>
      <w:r w:rsidRPr="002B25FD">
        <w:t>Violations identified because of previous enforcement action</w:t>
      </w:r>
    </w:p>
    <w:p w14:paraId="7FE18AF2" w14:textId="77777777" w:rsidR="003351B7" w:rsidRPr="002B25FD" w:rsidRDefault="003351B7" w:rsidP="00B26C1B">
      <w:pPr>
        <w:pStyle w:val="ListBullet2"/>
      </w:pPr>
      <w:r w:rsidRPr="002B25FD">
        <w:t>Violations involving certain discrimination issues</w:t>
      </w:r>
    </w:p>
    <w:p w14:paraId="761DDB59" w14:textId="77777777" w:rsidR="000D4673" w:rsidRDefault="003351B7" w:rsidP="000D4673">
      <w:pPr>
        <w:pStyle w:val="BodyText"/>
      </w:pPr>
      <w:r w:rsidRPr="002B25FD">
        <w:t>Note: Independent spent fuel storage installations (ISFSI), and nuclear materials facilities are not subject to the Significance Determination Process (SDP) and, thus, traditional enforcement will be used for these facilities and their associated license.</w:t>
      </w:r>
    </w:p>
    <w:p w14:paraId="797624FC" w14:textId="4D1D3F9A" w:rsidR="003351B7" w:rsidRPr="002B25FD" w:rsidRDefault="003351B7" w:rsidP="00002F01">
      <w:pPr>
        <w:pStyle w:val="Heading2"/>
      </w:pPr>
      <w:bookmarkStart w:id="12" w:name="_Toc199230880"/>
      <w:r w:rsidRPr="002B25FD">
        <w:t>Block 2</w:t>
      </w:r>
      <w:r>
        <w:t>:</w:t>
      </w:r>
      <w:r w:rsidR="000D4673">
        <w:tab/>
      </w:r>
      <w:r w:rsidRPr="002B25FD">
        <w:t>Does enforcement discretion apply?</w:t>
      </w:r>
      <w:bookmarkEnd w:id="12"/>
    </w:p>
    <w:p w14:paraId="0621325A" w14:textId="77777777" w:rsidR="000D4673" w:rsidRDefault="003351B7" w:rsidP="000D4673">
      <w:pPr>
        <w:pStyle w:val="BodyText"/>
      </w:pPr>
      <w:r w:rsidRPr="0010479A">
        <w:t xml:space="preserve">Violations are considered for enforcement discretion under Enforcement Policy </w:t>
      </w:r>
      <w:r>
        <w:t>s</w:t>
      </w:r>
      <w:r w:rsidRPr="0010479A">
        <w:t xml:space="preserve">ection 3, “Use of Enforcement Discretion” supplemented by guidance in Enforcement Manual Appendix A, “Temporary Enforcement Guidance” or under Enforcement Policy </w:t>
      </w:r>
      <w:r>
        <w:t>s</w:t>
      </w:r>
      <w:r w:rsidRPr="0010479A">
        <w:t xml:space="preserve">ection 9, “Interim Enforcement Policies.” </w:t>
      </w:r>
      <w:r>
        <w:t>U</w:t>
      </w:r>
      <w:r w:rsidRPr="008C29D9">
        <w:t xml:space="preserve">nless specifically authorized by an Enforcement Guidance </w:t>
      </w:r>
      <w:r>
        <w:t xml:space="preserve">Memorandum or Interim </w:t>
      </w:r>
      <w:r w:rsidRPr="008C29D9">
        <w:t>Enforcement Policy</w:t>
      </w:r>
      <w:r>
        <w:t>, a</w:t>
      </w:r>
      <w:r w:rsidRPr="00434FFF">
        <w:t xml:space="preserve">n enforcement panel is </w:t>
      </w:r>
      <w:r>
        <w:t xml:space="preserve">generally </w:t>
      </w:r>
      <w:r w:rsidRPr="00434FFF">
        <w:t xml:space="preserve">required </w:t>
      </w:r>
      <w:r>
        <w:t>prior to granting</w:t>
      </w:r>
      <w:r w:rsidRPr="00434FFF">
        <w:t xml:space="preserve"> enforcement discretion. Severity Level IV non-cited violations are </w:t>
      </w:r>
      <w:r>
        <w:t>typically</w:t>
      </w:r>
      <w:r w:rsidRPr="00434FFF">
        <w:t xml:space="preserve"> not considered for enforcement discretion.</w:t>
      </w:r>
      <w:r>
        <w:rPr>
          <w:i/>
          <w:iCs/>
        </w:rPr>
        <w:t xml:space="preserve"> </w:t>
      </w:r>
      <w:r w:rsidRPr="0010479A">
        <w:rPr>
          <w:rFonts w:eastAsia="Times New Roman"/>
        </w:rPr>
        <w:t>Violations receiving enforcement discretion are not assessed under the ROP as performance deficiencies consistent with IMC 0308, Attachment 3.</w:t>
      </w:r>
    </w:p>
    <w:p w14:paraId="45C1201A" w14:textId="7274CE74" w:rsidR="003351B7" w:rsidRPr="002B25FD" w:rsidRDefault="003351B7" w:rsidP="00002F01">
      <w:pPr>
        <w:pStyle w:val="Heading2"/>
      </w:pPr>
      <w:bookmarkStart w:id="13" w:name="_Toc199230881"/>
      <w:r w:rsidRPr="002B25FD">
        <w:t>Block 3</w:t>
      </w:r>
      <w:r>
        <w:t>:</w:t>
      </w:r>
      <w:r w:rsidR="000D4673">
        <w:tab/>
      </w:r>
      <w:r w:rsidRPr="002B25FD">
        <w:t>Is there a performance deficiency?</w:t>
      </w:r>
      <w:bookmarkEnd w:id="13"/>
    </w:p>
    <w:p w14:paraId="1CF963B5" w14:textId="77777777" w:rsidR="003351B7" w:rsidRPr="002B25FD" w:rsidRDefault="003351B7" w:rsidP="000D4673">
      <w:pPr>
        <w:pStyle w:val="BodyText"/>
      </w:pPr>
      <w:r w:rsidRPr="002B25FD">
        <w:t>The issue of concern is a performance deficiency if the answer to both of the following questions is “yes”:</w:t>
      </w:r>
    </w:p>
    <w:p w14:paraId="2672DD90" w14:textId="77777777" w:rsidR="003351B7" w:rsidRPr="002B25FD" w:rsidRDefault="003351B7" w:rsidP="00B26C1B">
      <w:pPr>
        <w:pStyle w:val="ListBullet2"/>
      </w:pPr>
      <w:r w:rsidRPr="002B25FD">
        <w:t xml:space="preserve">Was the issue of concern the result of the licensee’s failure to meet a requirement or standard? (A standard includes a </w:t>
      </w:r>
      <w:proofErr w:type="spellStart"/>
      <w:proofErr w:type="gramStart"/>
      <w:r w:rsidRPr="002B25FD">
        <w:t>self</w:t>
      </w:r>
      <w:r>
        <w:t xml:space="preserve"> </w:t>
      </w:r>
      <w:r w:rsidRPr="002B25FD">
        <w:t>imposed</w:t>
      </w:r>
      <w:proofErr w:type="spellEnd"/>
      <w:proofErr w:type="gramEnd"/>
      <w:r w:rsidRPr="002B25FD">
        <w:t xml:space="preserve"> standard such as a voluntary initiative or a standard required by regulation)</w:t>
      </w:r>
    </w:p>
    <w:p w14:paraId="1FAAA9BE" w14:textId="77777777" w:rsidR="003351B7" w:rsidRPr="002B25FD" w:rsidRDefault="003351B7" w:rsidP="00B26C1B">
      <w:pPr>
        <w:pStyle w:val="ListBullet2"/>
      </w:pPr>
      <w:r w:rsidRPr="002B25FD">
        <w:t>Was the cause of the issue of concern reasonably within the licensee’s ability to foresee and correct and should the issue of concern have been prevented?</w:t>
      </w:r>
    </w:p>
    <w:p w14:paraId="09F31B12" w14:textId="77777777" w:rsidR="003351B7" w:rsidRPr="002B25FD" w:rsidRDefault="003351B7" w:rsidP="000D4673">
      <w:pPr>
        <w:pStyle w:val="BodyText"/>
      </w:pPr>
      <w:r w:rsidRPr="002B25FD">
        <w:t xml:space="preserve">Notes: (1) The performance deficiency is the proximate cause of the degraded condition and is not the degraded condition. To determine this cause, inspectors need not complete a rigorous </w:t>
      </w:r>
      <w:r w:rsidRPr="002B25FD">
        <w:lastRenderedPageBreak/>
        <w:t>root-cause evaluation but instead may complete an evaluation based on reasonable inspector assessment and judgment.</w:t>
      </w:r>
    </w:p>
    <w:p w14:paraId="4E623337" w14:textId="77777777" w:rsidR="003351B7" w:rsidRPr="002B25FD" w:rsidRDefault="003351B7" w:rsidP="000D4673">
      <w:pPr>
        <w:pStyle w:val="BodyText"/>
      </w:pPr>
      <w:r w:rsidRPr="002B25FD">
        <w:t xml:space="preserve">(2) Inspectors should define a performance deficiency at the level of deficient performance that directly led to the issue of concern. Organizational weaknesses should not be identified as performance deficiencies but should be considered as the CCA. The impact of an organizational weakness could be </w:t>
      </w:r>
      <w:proofErr w:type="gramStart"/>
      <w:r w:rsidRPr="002B25FD">
        <w:t>a performance</w:t>
      </w:r>
      <w:proofErr w:type="gramEnd"/>
      <w:r w:rsidRPr="002B25FD">
        <w:t xml:space="preserve"> defic</w:t>
      </w:r>
      <w:ins w:id="14" w:author="Author">
        <w:r>
          <w:t>i</w:t>
        </w:r>
      </w:ins>
      <w:r w:rsidRPr="002B25FD">
        <w:t>ency.</w:t>
      </w:r>
    </w:p>
    <w:p w14:paraId="782C8A95" w14:textId="77777777" w:rsidR="000D4673" w:rsidRDefault="003351B7" w:rsidP="000D4673">
      <w:pPr>
        <w:pStyle w:val="BodyText"/>
      </w:pPr>
      <w:r w:rsidRPr="002B25FD">
        <w:t xml:space="preserve">(3) Enforcement Manual, Part I, </w:t>
      </w:r>
      <w:r>
        <w:t>s</w:t>
      </w:r>
      <w:r w:rsidRPr="002B25FD">
        <w:t>ection 1.3.5, “Documenting Related Violations,” discusses grouping closely related violations. Considering this guidance, when an issue of concern caused or resulted in multiple violations, it is appropriate for the performance deficiency to be defined at the problem level, thereby creating a relationship between one performance deficiency and many violations.</w:t>
      </w:r>
    </w:p>
    <w:p w14:paraId="2AA7DFD0" w14:textId="42956410" w:rsidR="003351B7" w:rsidRPr="002B25FD" w:rsidRDefault="003351B7" w:rsidP="000D4673">
      <w:pPr>
        <w:pStyle w:val="BodyText"/>
      </w:pPr>
      <w:r w:rsidRPr="002B25FD">
        <w:t>When evaluating the licensee’s failure to meet a requirement or standard, the inspector should consider the licensee’s intent:</w:t>
      </w:r>
    </w:p>
    <w:p w14:paraId="0542021D" w14:textId="77777777" w:rsidR="003351B7" w:rsidRPr="002B25FD" w:rsidRDefault="003351B7" w:rsidP="00B26C1B">
      <w:pPr>
        <w:pStyle w:val="ListBullet2"/>
      </w:pPr>
      <w:proofErr w:type="gramStart"/>
      <w:r w:rsidRPr="002B25FD">
        <w:t>By definition, the</w:t>
      </w:r>
      <w:proofErr w:type="gramEnd"/>
      <w:r w:rsidRPr="002B25FD">
        <w:t xml:space="preserve"> licensee intends to meet regulatory requirements, including license conditions and </w:t>
      </w:r>
      <w:r>
        <w:t>t</w:t>
      </w:r>
      <w:r w:rsidRPr="002B25FD">
        <w:t xml:space="preserve">echnical </w:t>
      </w:r>
      <w:r>
        <w:t>s</w:t>
      </w:r>
      <w:r w:rsidRPr="002B25FD">
        <w:t>pecifications.</w:t>
      </w:r>
    </w:p>
    <w:p w14:paraId="5057B3F4" w14:textId="77777777" w:rsidR="003351B7" w:rsidRPr="002B25FD" w:rsidRDefault="003351B7" w:rsidP="00B26C1B">
      <w:pPr>
        <w:pStyle w:val="ListBullet2"/>
      </w:pPr>
      <w:r w:rsidRPr="002B25FD">
        <w:t xml:space="preserve">The inspector can generally conclude the licensee intends to meet standards established in current </w:t>
      </w:r>
      <w:proofErr w:type="gramStart"/>
      <w:r w:rsidRPr="002B25FD">
        <w:t>licensing basis</w:t>
      </w:r>
      <w:proofErr w:type="gramEnd"/>
      <w:r w:rsidRPr="002B25FD">
        <w:t xml:space="preserve"> documents. LIC-100, “Control of Licensing Bases for Operating Reactors,” provides insights into what documents may constitute current licensing basis.</w:t>
      </w:r>
    </w:p>
    <w:p w14:paraId="4F9F71EE" w14:textId="77777777" w:rsidR="003351B7" w:rsidRPr="002B25FD" w:rsidRDefault="003351B7" w:rsidP="00B26C1B">
      <w:pPr>
        <w:pStyle w:val="ListBullet2"/>
      </w:pPr>
      <w:r w:rsidRPr="002B25FD">
        <w:t xml:space="preserve">Failure to meet an industry standard constitutes a performance deficiency if the licensee </w:t>
      </w:r>
      <w:proofErr w:type="gramStart"/>
      <w:r w:rsidRPr="002B25FD">
        <w:t>intended</w:t>
      </w:r>
      <w:proofErr w:type="gramEnd"/>
      <w:r w:rsidRPr="002B25FD">
        <w:t xml:space="preserve"> to meet that standard. Inspectors may reasonably conclude that standards implemented via licensee procedures or as Nuclear Energy Institute (NEI) initiatives committed to by the industry are standards that the licensee intended to meet.</w:t>
      </w:r>
    </w:p>
    <w:p w14:paraId="32E28C95" w14:textId="77777777" w:rsidR="003351B7" w:rsidRPr="002B25FD" w:rsidRDefault="003351B7" w:rsidP="00B26C1B">
      <w:pPr>
        <w:pStyle w:val="ListBullet2"/>
      </w:pPr>
      <w:r w:rsidRPr="002B25FD">
        <w:t>The inspector should focus on whether the licensee met regulatory requirements in an acceptable manner rather than whether the licensee met the requirements in a manner specifically approved in a generic communication.</w:t>
      </w:r>
    </w:p>
    <w:p w14:paraId="4506C14B" w14:textId="1399FE88" w:rsidR="003351B7" w:rsidRPr="002B25FD" w:rsidRDefault="003351B7" w:rsidP="00002F01">
      <w:pPr>
        <w:pStyle w:val="Heading2"/>
      </w:pPr>
      <w:bookmarkStart w:id="15" w:name="_Toc199230882"/>
      <w:r w:rsidRPr="002B25FD">
        <w:t>Block 4</w:t>
      </w:r>
      <w:r>
        <w:t>:</w:t>
      </w:r>
      <w:r w:rsidR="000D4673">
        <w:tab/>
      </w:r>
      <w:r w:rsidRPr="002B25FD">
        <w:t>Is the performance deficiency More-than-Minor?</w:t>
      </w:r>
      <w:bookmarkEnd w:id="15"/>
    </w:p>
    <w:p w14:paraId="2F322F5E" w14:textId="77777777" w:rsidR="003351B7" w:rsidRPr="002B25FD" w:rsidRDefault="003351B7" w:rsidP="000D4673">
      <w:pPr>
        <w:pStyle w:val="BodyText"/>
      </w:pPr>
      <w:r w:rsidRPr="002B25FD">
        <w:t xml:space="preserve">If the answer to any of the following questions is “yes,” then the performance deficiency is More-than-Minor and is a finding. If the answer to </w:t>
      </w:r>
      <w:proofErr w:type="gramStart"/>
      <w:r w:rsidRPr="002B25FD">
        <w:t>all of</w:t>
      </w:r>
      <w:proofErr w:type="gramEnd"/>
      <w:r w:rsidRPr="002B25FD">
        <w:t xml:space="preserve"> the following questions is “no,” then the performance deficiency is minor and is not a finding.</w:t>
      </w:r>
    </w:p>
    <w:p w14:paraId="334FE9D0" w14:textId="77777777" w:rsidR="003351B7" w:rsidRPr="002B25FD" w:rsidRDefault="003351B7" w:rsidP="00B26C1B">
      <w:pPr>
        <w:pStyle w:val="ListBullet2"/>
      </w:pPr>
      <w:r w:rsidRPr="002B25FD">
        <w:t>Could the performance deficiency reasonably be viewed as a precursor to a significant event?</w:t>
      </w:r>
    </w:p>
    <w:p w14:paraId="1BC9A10A" w14:textId="77777777" w:rsidR="003351B7" w:rsidRPr="002B25FD" w:rsidRDefault="003351B7" w:rsidP="00B26C1B">
      <w:pPr>
        <w:pStyle w:val="ListBullet2"/>
      </w:pPr>
      <w:r w:rsidRPr="002B25FD">
        <w:t>If left uncorrected, would the performance deficiency have the potential to lead to a more significant safety concern?</w:t>
      </w:r>
    </w:p>
    <w:p w14:paraId="2133B342" w14:textId="77777777" w:rsidR="003351B7" w:rsidRPr="002B25FD" w:rsidRDefault="003351B7" w:rsidP="00B26C1B">
      <w:pPr>
        <w:pStyle w:val="ListBullet2"/>
      </w:pPr>
      <w:r w:rsidRPr="002B25FD">
        <w:t>Is the performance deficiency associated with one of the cornerstone attributes listed at the end of this attachment and did the performance deficiency adversely affect the associated cornerstone objective?</w:t>
      </w:r>
    </w:p>
    <w:p w14:paraId="6727B94C" w14:textId="77777777" w:rsidR="000D4673" w:rsidRDefault="003351B7" w:rsidP="000D4673">
      <w:pPr>
        <w:pStyle w:val="BodyText"/>
      </w:pPr>
      <w:r w:rsidRPr="002B25FD">
        <w:t xml:space="preserve">Use IMC 0612, Appendix E, “Examples of Minor Issues,” or the Security Issues Forum process to inform answers to the screening questions listed above. See IMC 0612, “Issue Screening,” </w:t>
      </w:r>
      <w:r>
        <w:t>s</w:t>
      </w:r>
      <w:r w:rsidRPr="002B25FD">
        <w:t>ection 5 for additional guidance.</w:t>
      </w:r>
    </w:p>
    <w:p w14:paraId="7B179AEE" w14:textId="5FCD6EFD" w:rsidR="003351B7" w:rsidRPr="002B25FD" w:rsidRDefault="003351B7" w:rsidP="00002F01">
      <w:pPr>
        <w:pStyle w:val="Heading2"/>
      </w:pPr>
      <w:bookmarkStart w:id="16" w:name="_Toc199230883"/>
      <w:r w:rsidRPr="002B25FD">
        <w:lastRenderedPageBreak/>
        <w:t>Block 5</w:t>
      </w:r>
      <w:r>
        <w:t>:</w:t>
      </w:r>
      <w:r w:rsidR="000D4673">
        <w:tab/>
      </w:r>
      <w:r w:rsidRPr="002B25FD">
        <w:t>Does the finding screen to Green?</w:t>
      </w:r>
      <w:bookmarkEnd w:id="16"/>
    </w:p>
    <w:p w14:paraId="68C1A947" w14:textId="77777777" w:rsidR="000D4673" w:rsidRDefault="003351B7" w:rsidP="000D4673">
      <w:pPr>
        <w:pStyle w:val="BodyText"/>
      </w:pPr>
      <w:r w:rsidRPr="002B25FD">
        <w:t>Inspectors will screen all findings using IMC 0609, Attachment 4, “Phase 1 – Initial Screening and Characterization of Findings” worksheet. Any finding which cannot be determined to be Green will require a Significance Enforcement Review Panel (SERP).</w:t>
      </w:r>
    </w:p>
    <w:p w14:paraId="3520B030" w14:textId="79FC8D32" w:rsidR="003351B7" w:rsidRPr="002B25FD" w:rsidRDefault="003351B7" w:rsidP="00002F01">
      <w:pPr>
        <w:pStyle w:val="Heading2"/>
      </w:pPr>
      <w:bookmarkStart w:id="17" w:name="_Toc199230884"/>
      <w:r w:rsidRPr="002B25FD">
        <w:t>Block 6</w:t>
      </w:r>
      <w:r>
        <w:t>:</w:t>
      </w:r>
      <w:r w:rsidR="000D4673">
        <w:tab/>
      </w:r>
      <w:r w:rsidRPr="002B25FD">
        <w:t>Is the finding licensee-identified?</w:t>
      </w:r>
      <w:bookmarkEnd w:id="17"/>
    </w:p>
    <w:p w14:paraId="43BD081B" w14:textId="77777777" w:rsidR="000D4673" w:rsidRDefault="003351B7" w:rsidP="000D4673">
      <w:pPr>
        <w:pStyle w:val="BodyText"/>
      </w:pPr>
      <w:r w:rsidRPr="002B25FD">
        <w:t xml:space="preserve">Consider the definitions in IMC 0612 when determining whether a finding is </w:t>
      </w:r>
      <w:proofErr w:type="gramStart"/>
      <w:r w:rsidRPr="002B25FD">
        <w:t>licensee</w:t>
      </w:r>
      <w:proofErr w:type="gramEnd"/>
      <w:r w:rsidRPr="002B25FD">
        <w:t>-identified, NRC-identified, or self-revealing.</w:t>
      </w:r>
    </w:p>
    <w:p w14:paraId="616F6EEA" w14:textId="6887FB35" w:rsidR="003351B7" w:rsidRPr="002B25FD" w:rsidRDefault="003351B7" w:rsidP="00002F01">
      <w:pPr>
        <w:pStyle w:val="Heading2"/>
      </w:pPr>
      <w:bookmarkStart w:id="18" w:name="_Toc199230885"/>
      <w:r w:rsidRPr="002B25FD">
        <w:t>Block 7</w:t>
      </w:r>
      <w:r>
        <w:t>:</w:t>
      </w:r>
      <w:r w:rsidR="000D4673">
        <w:tab/>
      </w:r>
      <w:r w:rsidRPr="002B25FD">
        <w:t>Identify appropriate cross-cutting aspect(s)</w:t>
      </w:r>
      <w:bookmarkEnd w:id="18"/>
    </w:p>
    <w:p w14:paraId="0AFEE918" w14:textId="77777777" w:rsidR="003351B7" w:rsidRPr="002B25FD" w:rsidRDefault="003351B7" w:rsidP="000D4673">
      <w:pPr>
        <w:pStyle w:val="BodyText"/>
      </w:pPr>
      <w:r w:rsidRPr="002B25FD">
        <w:t>To identify an appropriate cross-cutting aspect for a finding, the inspector will:</w:t>
      </w:r>
    </w:p>
    <w:p w14:paraId="7040E847" w14:textId="77777777" w:rsidR="003351B7" w:rsidRPr="002B25FD" w:rsidRDefault="003351B7" w:rsidP="00B26C1B">
      <w:pPr>
        <w:pStyle w:val="ListBullet2"/>
      </w:pPr>
      <w:r w:rsidRPr="002B25FD">
        <w:t xml:space="preserve">Review applicable causal information related to the finding to identify the cause(s) of the performance deficiency. (To identify causes, inspectors need not perform independent causal evaluations beyond what would be appropriate for the complexity of the issue. For the </w:t>
      </w:r>
      <w:proofErr w:type="gramStart"/>
      <w:r w:rsidRPr="002B25FD">
        <w:t>most-complex</w:t>
      </w:r>
      <w:proofErr w:type="gramEnd"/>
      <w:r w:rsidRPr="002B25FD">
        <w:t xml:space="preserve"> issues, inspectors may need to complete informal apparent-cause evaluations.)</w:t>
      </w:r>
    </w:p>
    <w:p w14:paraId="051BCC3B" w14:textId="77777777" w:rsidR="003351B7" w:rsidRPr="002B25FD" w:rsidRDefault="003351B7" w:rsidP="00B26C1B">
      <w:pPr>
        <w:pStyle w:val="ListBullet2"/>
      </w:pPr>
      <w:r w:rsidRPr="002B25FD">
        <w:t>Among those causes, identify the performance characteristic that is either the primary cause of the performance deficiency or the most-significant contributor to it.</w:t>
      </w:r>
    </w:p>
    <w:p w14:paraId="16769E38" w14:textId="77777777" w:rsidR="003351B7" w:rsidRPr="002B25FD" w:rsidRDefault="003351B7" w:rsidP="00B26C1B">
      <w:pPr>
        <w:pStyle w:val="ListBullet2"/>
      </w:pPr>
      <w:r w:rsidRPr="002B25FD">
        <w:t>Also, apply additional considerations to determine whether the CCA is reflective of present performance.</w:t>
      </w:r>
    </w:p>
    <w:p w14:paraId="5FA09951" w14:textId="77777777" w:rsidR="003351B7" w:rsidRPr="002B25FD" w:rsidRDefault="003351B7" w:rsidP="00B26C1B">
      <w:pPr>
        <w:pStyle w:val="ListBullet2"/>
      </w:pPr>
      <w:r w:rsidRPr="002B25FD">
        <w:t>Select the cross-cutting aspect listed in IMC 0310 that best reflects the performance characteristic that is the most significant contributor to the finding (i.e., determine which cross-cutting aspect provides the most meaningful insight into why the finding occurred</w:t>
      </w:r>
      <w:r>
        <w:t>, which may on occasion closely resemble the finding</w:t>
      </w:r>
      <w:r w:rsidRPr="002B25FD">
        <w:t>.) A cross-cutting aspect is a finding characteristic which inversely relates to the reason why the performance deficiency occurred.</w:t>
      </w:r>
    </w:p>
    <w:p w14:paraId="785B2EA0" w14:textId="77777777" w:rsidR="003351B7" w:rsidRPr="002B25FD" w:rsidRDefault="003351B7" w:rsidP="000D4673">
      <w:pPr>
        <w:pStyle w:val="BodyText"/>
      </w:pPr>
      <w:r w:rsidRPr="002B25FD">
        <w:t>Note that:</w:t>
      </w:r>
    </w:p>
    <w:p w14:paraId="5D18BB1E" w14:textId="77777777" w:rsidR="003351B7" w:rsidRPr="002B25FD" w:rsidRDefault="003351B7" w:rsidP="00B26C1B">
      <w:pPr>
        <w:pStyle w:val="ListBullet2"/>
      </w:pPr>
      <w:r w:rsidRPr="002B25FD">
        <w:t>Typically, the staff will assign no more than one cross-cutting aspect to a finding. The regional staff may assign more than one cross-cutting aspect when there are unique or complex inspection findings warranting more than one cross-cutting aspect. Confer with the Reactor Assessment Branch Chief (NRR/DRO/IRAB) prior to assigning more than one cross-cutting aspect to a finding.</w:t>
      </w:r>
    </w:p>
    <w:p w14:paraId="272FFB46" w14:textId="77777777" w:rsidR="000D4673" w:rsidRDefault="003351B7" w:rsidP="00B26C1B">
      <w:pPr>
        <w:pStyle w:val="ListBullet2"/>
      </w:pPr>
      <w:r w:rsidRPr="002B25FD">
        <w:t>For a finding to have multiple examples, the same cross-cutting aspect should be associated with each example, consistent with Enforcement Manual</w:t>
      </w:r>
      <w:r>
        <w:t xml:space="preserve">, </w:t>
      </w:r>
      <w:r w:rsidRPr="002B25FD">
        <w:t xml:space="preserve">Part I, </w:t>
      </w:r>
      <w:r>
        <w:t>S</w:t>
      </w:r>
      <w:r w:rsidRPr="007B63D3">
        <w:t>ection </w:t>
      </w:r>
      <w:r>
        <w:rPr>
          <w:rStyle w:val="ui-provider"/>
        </w:rPr>
        <w:t>1.3.4, “Documenting Multiple Examples of a Violation</w:t>
      </w:r>
      <w:r w:rsidRPr="002B25FD">
        <w:t>.</w:t>
      </w:r>
      <w:r>
        <w:t>”</w:t>
      </w:r>
      <w:r w:rsidRPr="002B25FD">
        <w:t xml:space="preserve"> (Unless examples have the same cross-cutting aspect, they can’t be examples of the same finding.)</w:t>
      </w:r>
    </w:p>
    <w:p w14:paraId="4FDF75BB" w14:textId="45ECC435" w:rsidR="003351B7" w:rsidRPr="002B25FD" w:rsidRDefault="003351B7" w:rsidP="00002F01">
      <w:pPr>
        <w:pStyle w:val="Heading2"/>
      </w:pPr>
      <w:bookmarkStart w:id="19" w:name="_Toc199230886"/>
      <w:r w:rsidRPr="002B25FD">
        <w:lastRenderedPageBreak/>
        <w:t>Block 8</w:t>
      </w:r>
      <w:r>
        <w:t>:</w:t>
      </w:r>
      <w:r w:rsidR="000D4673">
        <w:tab/>
      </w:r>
      <w:r w:rsidRPr="002B25FD">
        <w:t>Should the issue of concern be resolved using the VLSSIR Process?</w:t>
      </w:r>
      <w:bookmarkEnd w:id="19"/>
    </w:p>
    <w:p w14:paraId="5CB9764B" w14:textId="33524196" w:rsidR="000D4673" w:rsidRDefault="003D2F76" w:rsidP="000D4673">
      <w:pPr>
        <w:pStyle w:val="BodyText"/>
      </w:pPr>
      <w:r w:rsidRPr="002B25FD">
        <w:t xml:space="preserve">VLSSIR </w:t>
      </w:r>
      <w:r w:rsidR="00285381" w:rsidRPr="002B25FD">
        <w:t xml:space="preserve">is a </w:t>
      </w:r>
      <w:r w:rsidRPr="002B25FD">
        <w:t xml:space="preserve">Process </w:t>
      </w:r>
      <w:r w:rsidR="007647E6" w:rsidRPr="002B25FD">
        <w:t xml:space="preserve">used </w:t>
      </w:r>
      <w:r w:rsidR="00D46317" w:rsidRPr="002B25FD">
        <w:t>t</w:t>
      </w:r>
      <w:r w:rsidR="007647E6" w:rsidRPr="002B25FD">
        <w:t xml:space="preserve">o </w:t>
      </w:r>
      <w:r w:rsidR="00550E3D" w:rsidRPr="002B25FD">
        <w:t>discontinue</w:t>
      </w:r>
      <w:r w:rsidR="00177F55" w:rsidRPr="002B25FD">
        <w:t xml:space="preserve"> </w:t>
      </w:r>
      <w:r w:rsidR="00622A43" w:rsidRPr="002B25FD">
        <w:t xml:space="preserve">inspection, screening, and </w:t>
      </w:r>
      <w:r w:rsidR="007332EF" w:rsidRPr="002B25FD">
        <w:t xml:space="preserve">evaluation </w:t>
      </w:r>
      <w:r w:rsidR="001461E7" w:rsidRPr="002B25FD">
        <w:t xml:space="preserve">of an issue involving </w:t>
      </w:r>
      <w:ins w:id="20" w:author="Author">
        <w:r w:rsidR="00EF2B7E" w:rsidRPr="00EF2B7E">
          <w:t xml:space="preserve">ambiguity in the licensing basis, design basis, or </w:t>
        </w:r>
        <w:r w:rsidR="005E10CB">
          <w:t xml:space="preserve">applicability of </w:t>
        </w:r>
        <w:r w:rsidR="00EF2B7E" w:rsidRPr="00EF2B7E">
          <w:t>regulatory requirements</w:t>
        </w:r>
        <w:r w:rsidR="003B4788">
          <w:t xml:space="preserve"> or licensee self-imposed standards</w:t>
        </w:r>
        <w:r w:rsidR="00C21ACB">
          <w:t xml:space="preserve"> </w:t>
        </w:r>
        <w:r w:rsidR="00A60364" w:rsidRPr="00B0553D">
          <w:t>in which: (1) the resolution of the issue would require considerable staff effort; and (2) the agency has chosen to not expend further effort to resolve the question because the issue would be no greater than Green under the ROP or SL</w:t>
        </w:r>
        <w:r w:rsidR="005C66E6">
          <w:noBreakHyphen/>
        </w:r>
        <w:r w:rsidR="00A60364" w:rsidRPr="00B0553D">
          <w:t>IV under the traditional enforcement process, if resolved.</w:t>
        </w:r>
      </w:ins>
      <w:r w:rsidR="00735C1F" w:rsidRPr="002B25FD" w:rsidDel="00056D9B">
        <w:t xml:space="preserve"> </w:t>
      </w:r>
      <w:ins w:id="21" w:author="Author">
        <w:r w:rsidR="00812038">
          <w:t xml:space="preserve">VLSSIR is not intended to be used to </w:t>
        </w:r>
        <w:proofErr w:type="gramStart"/>
        <w:r w:rsidR="00812038">
          <w:t>disposition</w:t>
        </w:r>
        <w:proofErr w:type="gramEnd"/>
        <w:r w:rsidR="00812038">
          <w:t xml:space="preserve"> an issue of concern in which the NRC and licensee simply do not agree, absent some level of ambiguity in NRC’s view of the issue.</w:t>
        </w:r>
        <w:r w:rsidR="00FF1043">
          <w:t xml:space="preserve"> It is important to listen to and consider licensee perspectives and </w:t>
        </w:r>
        <w:r w:rsidR="00F14C8F">
          <w:t>VLSSIR consideration</w:t>
        </w:r>
        <w:r w:rsidR="00FF1043">
          <w:t xml:space="preserve"> is not intended to undermine that. When determining whether to use VLSSIR, cease further effort on the issue, or continue dispositioning based on resources expended,</w:t>
        </w:r>
        <w:r w:rsidR="00696B36">
          <w:t xml:space="preserve"> </w:t>
        </w:r>
        <w:r w:rsidR="00812AFD">
          <w:t xml:space="preserve">focus on agency </w:t>
        </w:r>
        <w:r w:rsidR="00035E18">
          <w:t>resources expended seeking</w:t>
        </w:r>
        <w:r w:rsidR="00812AFD">
          <w:t xml:space="preserve"> to understand the issue as opposed to </w:t>
        </w:r>
        <w:r w:rsidR="00FF1043">
          <w:t xml:space="preserve">effort </w:t>
        </w:r>
        <w:r w:rsidR="005C0BF5">
          <w:t>expended</w:t>
        </w:r>
        <w:r w:rsidR="00FF1043">
          <w:t xml:space="preserve"> evaluating and responding to licensee perspectives</w:t>
        </w:r>
        <w:r w:rsidR="005C0BF5">
          <w:t>.</w:t>
        </w:r>
      </w:ins>
    </w:p>
    <w:p w14:paraId="4B211137" w14:textId="05FE87DE" w:rsidR="000D4673" w:rsidRDefault="004E4DD5" w:rsidP="000D4673">
      <w:pPr>
        <w:pStyle w:val="BodyText"/>
      </w:pPr>
      <w:ins w:id="22" w:author="Author">
        <w:r>
          <w:t>D</w:t>
        </w:r>
        <w:r w:rsidR="00111901">
          <w:t xml:space="preserve">iscontinue </w:t>
        </w:r>
        <w:r w:rsidR="00446B69">
          <w:t>i</w:t>
        </w:r>
      </w:ins>
      <w:r w:rsidR="00A33A2B">
        <w:t xml:space="preserve">ssue </w:t>
      </w:r>
      <w:r w:rsidR="00CF5CE9">
        <w:t xml:space="preserve">inspection, </w:t>
      </w:r>
      <w:r w:rsidR="00A33A2B">
        <w:t>screening</w:t>
      </w:r>
      <w:r w:rsidR="00CF5CE9">
        <w:t>, or evaluation</w:t>
      </w:r>
      <w:r w:rsidR="00A33A2B">
        <w:t xml:space="preserve"> </w:t>
      </w:r>
      <w:r w:rsidR="00BA2357">
        <w:t xml:space="preserve">and </w:t>
      </w:r>
      <w:ins w:id="23" w:author="Author">
        <w:r w:rsidR="0088333D">
          <w:t xml:space="preserve">document </w:t>
        </w:r>
        <w:r w:rsidR="00804239">
          <w:t>vi</w:t>
        </w:r>
      </w:ins>
      <w:r w:rsidR="00BA2357">
        <w:t>a VLSSIR</w:t>
      </w:r>
      <w:ins w:id="24" w:author="Author">
        <w:r w:rsidR="00455AA4">
          <w:t xml:space="preserve"> at any point in the inspection process </w:t>
        </w:r>
        <w:r w:rsidR="002C723A">
          <w:t xml:space="preserve">once it becomes apparent that the resources required to resolve an open </w:t>
        </w:r>
        <w:r w:rsidR="00DE600F">
          <w:t>issue of concern</w:t>
        </w:r>
        <w:r w:rsidR="002C723A">
          <w:t xml:space="preserve"> </w:t>
        </w:r>
        <w:r w:rsidR="00A53124">
          <w:t xml:space="preserve">that would not be greater than Green or SL-IV </w:t>
        </w:r>
        <w:r w:rsidR="000B3958">
          <w:t>are not commensurate with the safety</w:t>
        </w:r>
        <w:r w:rsidR="008E6E12">
          <w:t xml:space="preserve"> or security</w:t>
        </w:r>
        <w:r w:rsidR="000B3958">
          <w:t xml:space="preserve"> significance of the issue and would not effectively and efficiently serve the Agency’s mission</w:t>
        </w:r>
        <w:r w:rsidR="003D4EDB">
          <w:t>.</w:t>
        </w:r>
        <w:r w:rsidR="002D5566">
          <w:t xml:space="preserve"> </w:t>
        </w:r>
        <w:r w:rsidR="003D4EDB">
          <w:t>Consider VLSSIR</w:t>
        </w:r>
        <w:r w:rsidR="002D5566">
          <w:t xml:space="preserve"> when it becomes apparent that timeliness goals for resolving very low safety or security significance issues may not be met</w:t>
        </w:r>
        <w:r w:rsidR="000B3958">
          <w:t>.</w:t>
        </w:r>
        <w:r w:rsidR="00BD0F16">
          <w:t xml:space="preserve"> </w:t>
        </w:r>
        <w:r w:rsidR="00611C7B">
          <w:t>Once onsite or virtual direct inspection activities have been completed</w:t>
        </w:r>
        <w:r w:rsidR="00905F41">
          <w:t>, dispositioning of open issues</w:t>
        </w:r>
        <w:r w:rsidR="00CB704F">
          <w:t xml:space="preserve"> of concern</w:t>
        </w:r>
        <w:r w:rsidR="00905F41">
          <w:t xml:space="preserve"> shall be revisited every calendar week </w:t>
        </w:r>
        <w:r w:rsidR="00D26970">
          <w:t xml:space="preserve">with </w:t>
        </w:r>
        <w:r w:rsidR="00D75F65">
          <w:t xml:space="preserve">the inspection lead’s </w:t>
        </w:r>
        <w:r w:rsidR="004C6C4A">
          <w:t xml:space="preserve">branch chief and </w:t>
        </w:r>
        <w:r w:rsidR="00D26970">
          <w:t>division</w:t>
        </w:r>
        <w:r w:rsidR="004C6C4A">
          <w:t xml:space="preserve"> </w:t>
        </w:r>
        <w:r w:rsidR="0015175A">
          <w:t>management</w:t>
        </w:r>
        <w:r w:rsidR="00D26970">
          <w:t xml:space="preserve"> to determine whether continued dispositioning is within the Agency’s interests or if it is more appropriate to use VLSSIR or </w:t>
        </w:r>
        <w:r w:rsidR="00250A8A">
          <w:t>cease further effort on</w:t>
        </w:r>
        <w:r w:rsidR="00D26970">
          <w:t xml:space="preserve"> </w:t>
        </w:r>
        <w:r w:rsidR="003C1404">
          <w:t>the</w:t>
        </w:r>
        <w:r w:rsidR="00D26970">
          <w:t xml:space="preserve"> issue </w:t>
        </w:r>
        <w:r w:rsidR="003C1404">
          <w:t>of concern</w:t>
        </w:r>
        <w:r w:rsidR="00D26970">
          <w:t>.</w:t>
        </w:r>
        <w:r w:rsidR="00E23550">
          <w:t xml:space="preserve"> </w:t>
        </w:r>
      </w:ins>
      <w:r w:rsidR="006C6449">
        <w:t xml:space="preserve">  </w:t>
      </w:r>
    </w:p>
    <w:p w14:paraId="27B4CA1F" w14:textId="45BDF8B3" w:rsidR="000D4673" w:rsidRDefault="00901EA0" w:rsidP="000D4673">
      <w:pPr>
        <w:pStyle w:val="BodyText"/>
      </w:pPr>
      <w:ins w:id="25" w:author="Author">
        <w:r>
          <w:t>Additionally</w:t>
        </w:r>
        <w:r w:rsidR="007B4AE9">
          <w:t xml:space="preserve">, </w:t>
        </w:r>
        <w:r w:rsidR="00653003">
          <w:t>IMC 2515</w:t>
        </w:r>
        <w:r w:rsidR="00567FF6">
          <w:t>,</w:t>
        </w:r>
        <w:r w:rsidR="00653003">
          <w:t xml:space="preserve"> </w:t>
        </w:r>
        <w:r w:rsidR="008B67BE">
          <w:t>S</w:t>
        </w:r>
        <w:r w:rsidR="003D2A67">
          <w:t>ection 11.07</w:t>
        </w:r>
        <w:r w:rsidR="00567FF6">
          <w:t>,</w:t>
        </w:r>
        <w:r w:rsidR="003D2A67">
          <w:t xml:space="preserve"> </w:t>
        </w:r>
        <w:r w:rsidR="00375F92">
          <w:t>establishes a 16</w:t>
        </w:r>
        <w:r w:rsidR="00ED7CCB">
          <w:t>-</w:t>
        </w:r>
        <w:r w:rsidR="00375F92">
          <w:t>hour threshold for</w:t>
        </w:r>
        <w:r w:rsidR="00653003">
          <w:t xml:space="preserve"> headquarters support of an inspection issue </w:t>
        </w:r>
        <w:r w:rsidR="00044E11">
          <w:t>at which point</w:t>
        </w:r>
        <w:r w:rsidR="00653003">
          <w:t xml:space="preserve"> </w:t>
        </w:r>
        <w:r w:rsidR="00DF22CE">
          <w:t xml:space="preserve">division management should be engaged to consider </w:t>
        </w:r>
        <w:r w:rsidR="00653003">
          <w:t>VLSSIR.</w:t>
        </w:r>
        <w:r w:rsidR="00081383">
          <w:t xml:space="preserve"> </w:t>
        </w:r>
        <w:r w:rsidR="00573390">
          <w:t>V</w:t>
        </w:r>
        <w:r w:rsidR="00081383">
          <w:t>ery small inspection samples with</w:t>
        </w:r>
        <w:r>
          <w:t>, for example,</w:t>
        </w:r>
        <w:r w:rsidR="00081383">
          <w:t xml:space="preserve"> </w:t>
        </w:r>
        <w:r w:rsidR="008B67BE">
          <w:t>1</w:t>
        </w:r>
        <w:r w:rsidR="00081383">
          <w:t xml:space="preserve"> or </w:t>
        </w:r>
        <w:r w:rsidR="008B67BE">
          <w:t>2</w:t>
        </w:r>
        <w:r w:rsidR="00081383">
          <w:t xml:space="preserve"> hours of budgeted inspection effort, </w:t>
        </w:r>
        <w:r w:rsidR="007B0B4E">
          <w:t xml:space="preserve">may warrant </w:t>
        </w:r>
        <w:r w:rsidR="000F3E29">
          <w:t xml:space="preserve">consideration of </w:t>
        </w:r>
        <w:r w:rsidR="00081383">
          <w:t xml:space="preserve">VLSSIR </w:t>
        </w:r>
        <w:r w:rsidR="000F3E29">
          <w:t xml:space="preserve">for open issues </w:t>
        </w:r>
        <w:r w:rsidR="00FB25D9">
          <w:t xml:space="preserve">of concern </w:t>
        </w:r>
        <w:r w:rsidR="00527102">
          <w:t xml:space="preserve">involving ambiguity </w:t>
        </w:r>
        <w:r w:rsidR="00E46EEB">
          <w:t>sooner</w:t>
        </w:r>
        <w:r w:rsidR="001C265D">
          <w:t>.</w:t>
        </w:r>
        <w:r w:rsidR="00653003">
          <w:t xml:space="preserve"> </w:t>
        </w:r>
      </w:ins>
    </w:p>
    <w:p w14:paraId="18A0ACEA" w14:textId="4E9E3DC7" w:rsidR="001C265D" w:rsidRDefault="00AA7F81" w:rsidP="000D4673">
      <w:pPr>
        <w:pStyle w:val="BodyText"/>
        <w:rPr>
          <w:ins w:id="26" w:author="Author"/>
        </w:rPr>
      </w:pPr>
      <w:ins w:id="27" w:author="Author">
        <w:r>
          <w:t>E</w:t>
        </w:r>
        <w:r w:rsidR="002953F4">
          <w:t>ither Criterion 1 or 2 below must be met to document an issue via VLSSIR:</w:t>
        </w:r>
      </w:ins>
    </w:p>
    <w:p w14:paraId="496BAB40" w14:textId="7306A3EC" w:rsidR="000D4673" w:rsidRDefault="00834EE2" w:rsidP="000D4673">
      <w:pPr>
        <w:pStyle w:val="BodyText"/>
      </w:pPr>
      <w:r w:rsidRPr="002B25FD">
        <w:t>Criterion 1:</w:t>
      </w:r>
      <w:r w:rsidR="00735C1F" w:rsidRPr="002B25FD">
        <w:t xml:space="preserve"> </w:t>
      </w:r>
      <w:proofErr w:type="gramStart"/>
      <w:ins w:id="28" w:author="Author">
        <w:r w:rsidR="00D56B74">
          <w:t>All of</w:t>
        </w:r>
        <w:proofErr w:type="gramEnd"/>
        <w:r w:rsidR="00D56B74">
          <w:t xml:space="preserve"> t</w:t>
        </w:r>
      </w:ins>
      <w:r w:rsidRPr="002B25FD">
        <w:t>he following are met:</w:t>
      </w:r>
    </w:p>
    <w:p w14:paraId="293F4183" w14:textId="2842D94B" w:rsidR="00A4681E" w:rsidRPr="002B25FD" w:rsidRDefault="00FC21DC" w:rsidP="00B26C1B">
      <w:pPr>
        <w:pStyle w:val="ListBullet2"/>
      </w:pPr>
      <w:r w:rsidRPr="007920B5">
        <w:t>T</w:t>
      </w:r>
      <w:r w:rsidR="00A4681E" w:rsidRPr="002B25FD">
        <w:t xml:space="preserve">he inspection staff has not been able to conclude that the issue of concern is a violation </w:t>
      </w:r>
      <w:ins w:id="29" w:author="Author">
        <w:r w:rsidR="00DA7E05">
          <w:t xml:space="preserve">of regulatory requirements </w:t>
        </w:r>
      </w:ins>
      <w:r w:rsidR="00A4681E" w:rsidRPr="002B25FD">
        <w:t xml:space="preserve">or </w:t>
      </w:r>
      <w:ins w:id="30" w:author="Author">
        <w:r w:rsidR="00CE1E04">
          <w:t xml:space="preserve">failure to meet a </w:t>
        </w:r>
      </w:ins>
      <w:r w:rsidR="00A4681E" w:rsidRPr="002B25FD">
        <w:t xml:space="preserve">licensee </w:t>
      </w:r>
      <w:ins w:id="31" w:author="Author">
        <w:r w:rsidR="00675100">
          <w:t xml:space="preserve">self-imposed </w:t>
        </w:r>
      </w:ins>
      <w:r w:rsidR="00A4681E" w:rsidRPr="002B25FD">
        <w:t xml:space="preserve">standard, as described in </w:t>
      </w:r>
      <w:r w:rsidR="00C7755A">
        <w:t>B</w:t>
      </w:r>
      <w:r w:rsidR="00A4681E" w:rsidRPr="002B25FD">
        <w:t xml:space="preserve">lock </w:t>
      </w:r>
      <w:r w:rsidR="00563628">
        <w:t>3</w:t>
      </w:r>
      <w:r w:rsidR="00A4681E" w:rsidRPr="002B25FD">
        <w:t>, after considering any licensee provided supporting information and any relevant information developed during the inspection process.</w:t>
      </w:r>
    </w:p>
    <w:p w14:paraId="3121348E" w14:textId="2EEFF3A1" w:rsidR="008A7C5B" w:rsidRPr="002B25FD" w:rsidRDefault="005E3D9D" w:rsidP="00B26C1B">
      <w:pPr>
        <w:pStyle w:val="ListBullet2"/>
      </w:pPr>
      <w:r w:rsidRPr="002B25FD">
        <w:t xml:space="preserve">The condition surrounding the issue </w:t>
      </w:r>
      <w:r w:rsidR="0075695C" w:rsidRPr="002B25FD">
        <w:t xml:space="preserve">of concern </w:t>
      </w:r>
      <w:r w:rsidR="008611AD" w:rsidRPr="002B25FD">
        <w:t>cannot</w:t>
      </w:r>
      <w:r w:rsidRPr="002B25FD">
        <w:t xml:space="preserve"> </w:t>
      </w:r>
      <w:r w:rsidR="00086C40" w:rsidRPr="002B25FD">
        <w:t xml:space="preserve">have any potential to </w:t>
      </w:r>
      <w:r w:rsidR="00CC3E6A" w:rsidRPr="002B25FD">
        <w:t xml:space="preserve">be </w:t>
      </w:r>
      <w:r w:rsidR="00BF0DEE" w:rsidRPr="002B25FD">
        <w:t xml:space="preserve">greater than </w:t>
      </w:r>
      <w:ins w:id="32" w:author="Author">
        <w:r w:rsidR="006C5DFF">
          <w:t>G</w:t>
        </w:r>
      </w:ins>
      <w:r w:rsidR="00D80A7E">
        <w:t xml:space="preserve">reen </w:t>
      </w:r>
      <w:r w:rsidR="00572BF0" w:rsidRPr="002B25FD">
        <w:t>(</w:t>
      </w:r>
      <w:r w:rsidR="00F12D24" w:rsidRPr="002B25FD">
        <w:t xml:space="preserve">i.e., </w:t>
      </w:r>
      <w:r w:rsidR="00B768D3" w:rsidRPr="002B25FD">
        <w:t>no</w:t>
      </w:r>
      <w:r w:rsidR="003E488F" w:rsidRPr="002B25FD">
        <w:t>t</w:t>
      </w:r>
      <w:r w:rsidR="00B768D3" w:rsidRPr="002B25FD">
        <w:t xml:space="preserve"> greater than</w:t>
      </w:r>
      <w:r w:rsidR="00D617A4" w:rsidRPr="002B25FD">
        <w:t xml:space="preserve"> </w:t>
      </w:r>
      <w:r w:rsidR="00D80A7E" w:rsidRPr="002B25FD">
        <w:t xml:space="preserve">very low </w:t>
      </w:r>
      <w:ins w:id="33" w:author="Author">
        <w:r w:rsidR="006C5DFF">
          <w:t xml:space="preserve">safety or security </w:t>
        </w:r>
      </w:ins>
      <w:r w:rsidR="00D80A7E" w:rsidRPr="002B25FD">
        <w:t>significance</w:t>
      </w:r>
      <w:ins w:id="34" w:author="Author">
        <w:r w:rsidR="003513B8">
          <w:t>,</w:t>
        </w:r>
      </w:ins>
      <w:r w:rsidR="00D617A4" w:rsidRPr="002B25FD">
        <w:t xml:space="preserve"> </w:t>
      </w:r>
      <w:r w:rsidR="00485372" w:rsidRPr="002B25FD">
        <w:t xml:space="preserve">if </w:t>
      </w:r>
      <w:r w:rsidR="00B768D3" w:rsidRPr="002B25FD">
        <w:t>the issue</w:t>
      </w:r>
      <w:r w:rsidR="00485372" w:rsidRPr="002B25FD">
        <w:t xml:space="preserve"> w</w:t>
      </w:r>
      <w:r w:rsidR="000B6CF5" w:rsidRPr="002B25FD">
        <w:t>as</w:t>
      </w:r>
      <w:r w:rsidR="00485372" w:rsidRPr="002B25FD">
        <w:t xml:space="preserve"> </w:t>
      </w:r>
      <w:r w:rsidR="00014A47" w:rsidRPr="002B25FD">
        <w:t xml:space="preserve">determined to be </w:t>
      </w:r>
      <w:r w:rsidR="00485372" w:rsidRPr="002B25FD">
        <w:t>a finding</w:t>
      </w:r>
      <w:r w:rsidR="00BD3B83" w:rsidRPr="002B25FD">
        <w:t xml:space="preserve"> evaluated using the SDP</w:t>
      </w:r>
      <w:ins w:id="35" w:author="Author">
        <w:r w:rsidR="007F1D35">
          <w:t xml:space="preserve"> screening questions or via a bounding evaluation by an SRA</w:t>
        </w:r>
      </w:ins>
      <w:r w:rsidR="00A022F0" w:rsidRPr="002B25FD">
        <w:t>)</w:t>
      </w:r>
      <w:r w:rsidR="004A5B1E" w:rsidRPr="002B25FD">
        <w:t xml:space="preserve"> nor </w:t>
      </w:r>
      <w:r w:rsidR="00436F92" w:rsidRPr="002B25FD">
        <w:t>greater than Severity Level</w:t>
      </w:r>
      <w:r w:rsidR="00B2587E" w:rsidRPr="002B25FD">
        <w:t> </w:t>
      </w:r>
      <w:r w:rsidR="00436F92" w:rsidRPr="002B25FD">
        <w:t>IV if the issue was determined to be a violation</w:t>
      </w:r>
      <w:r w:rsidR="006F63A8" w:rsidRPr="002B25FD">
        <w:t xml:space="preserve"> subject to traditional enforcement</w:t>
      </w:r>
      <w:r w:rsidR="00A73A68" w:rsidRPr="002B25FD">
        <w:t>.</w:t>
      </w:r>
    </w:p>
    <w:p w14:paraId="0B234B74" w14:textId="0DB73885" w:rsidR="009F406B" w:rsidRPr="002B25FD" w:rsidRDefault="002555D0" w:rsidP="00D770F9">
      <w:pPr>
        <w:pStyle w:val="ListBullet2"/>
        <w:rPr>
          <w:color w:val="000000"/>
        </w:rPr>
      </w:pPr>
      <w:r>
        <w:t>T</w:t>
      </w:r>
      <w:r w:rsidR="00AE0744">
        <w:t xml:space="preserve">he </w:t>
      </w:r>
      <w:r w:rsidR="00801702">
        <w:t>resou</w:t>
      </w:r>
      <w:r w:rsidR="000F6C42">
        <w:t>r</w:t>
      </w:r>
      <w:r w:rsidR="00801702">
        <w:t xml:space="preserve">ces required </w:t>
      </w:r>
      <w:r w:rsidR="00EE32D0">
        <w:t xml:space="preserve">to </w:t>
      </w:r>
      <w:r w:rsidR="00801702">
        <w:t>resolv</w:t>
      </w:r>
      <w:r w:rsidR="00166169">
        <w:t>e</w:t>
      </w:r>
      <w:r w:rsidR="00801702">
        <w:t xml:space="preserve"> the question </w:t>
      </w:r>
      <w:ins w:id="36" w:author="Author">
        <w:r w:rsidR="00AC2DB5">
          <w:t xml:space="preserve">involving ambiguity </w:t>
        </w:r>
        <w:proofErr w:type="gramStart"/>
        <w:r w:rsidR="00AC2DB5">
          <w:t>in</w:t>
        </w:r>
        <w:proofErr w:type="gramEnd"/>
        <w:r w:rsidR="00AC2DB5">
          <w:t xml:space="preserve"> the licensing basis, design basis, or applicability of regulatory requirements or licensee self-imposed standards </w:t>
        </w:r>
      </w:ins>
      <w:r w:rsidR="00725FEB">
        <w:t>would</w:t>
      </w:r>
      <w:r w:rsidR="00701EA6">
        <w:t xml:space="preserve"> not </w:t>
      </w:r>
      <w:r w:rsidR="009D04F2">
        <w:t xml:space="preserve">effectively and efficiently serve </w:t>
      </w:r>
      <w:r w:rsidR="00EA1EE9">
        <w:t xml:space="preserve">the </w:t>
      </w:r>
      <w:r w:rsidR="008A6811">
        <w:t>A</w:t>
      </w:r>
      <w:r w:rsidR="00287ADA">
        <w:t>gency’s</w:t>
      </w:r>
      <w:r w:rsidR="00EA1EE9">
        <w:t xml:space="preserve"> mission</w:t>
      </w:r>
      <w:ins w:id="37" w:author="Author">
        <w:r w:rsidR="00844270">
          <w:t xml:space="preserve"> </w:t>
        </w:r>
        <w:r w:rsidR="1C3899B5">
          <w:t xml:space="preserve">or </w:t>
        </w:r>
        <w:r w:rsidR="00A55610">
          <w:t xml:space="preserve">it becomes </w:t>
        </w:r>
        <w:r w:rsidR="00A55610">
          <w:lastRenderedPageBreak/>
          <w:t>apparent that timeliness goals for resolving very low safety or security significance issues may not be met</w:t>
        </w:r>
      </w:ins>
      <w:r w:rsidR="00EA1EE9">
        <w:t>.</w:t>
      </w:r>
    </w:p>
    <w:p w14:paraId="7C4490DD" w14:textId="64F8AA6F" w:rsidR="000D4673" w:rsidRDefault="00285489" w:rsidP="000D4673">
      <w:pPr>
        <w:pStyle w:val="BodyText"/>
      </w:pPr>
      <w:r w:rsidRPr="002B25FD">
        <w:t>Criterion 2:</w:t>
      </w:r>
      <w:r w:rsidR="00735C1F" w:rsidRPr="002B25FD">
        <w:t xml:space="preserve"> </w:t>
      </w:r>
      <w:r w:rsidRPr="002B25FD">
        <w:t xml:space="preserve">The issue of concern was evaluated using Office Instruction COM-106, “Technical Assistance Request (TAR) Process” and recommended for no further action because the </w:t>
      </w:r>
      <w:ins w:id="38" w:author="Author">
        <w:r w:rsidR="006F0575">
          <w:t>VLSSIR definition and criteria for use are met</w:t>
        </w:r>
      </w:ins>
      <w:r w:rsidRPr="002B25FD">
        <w:t>.</w:t>
      </w:r>
    </w:p>
    <w:p w14:paraId="732626FB" w14:textId="77777777" w:rsidR="000D4673" w:rsidRDefault="0041707C" w:rsidP="000D4673">
      <w:pPr>
        <w:pStyle w:val="BodyText"/>
      </w:pPr>
      <w:r w:rsidRPr="002B25FD">
        <w:t>C</w:t>
      </w:r>
      <w:r w:rsidR="00DA4222" w:rsidRPr="002B25FD">
        <w:t>ase</w:t>
      </w:r>
      <w:r w:rsidR="0034373E" w:rsidRPr="002B25FD">
        <w:t>s</w:t>
      </w:r>
      <w:r w:rsidR="00DA4222" w:rsidRPr="002B25FD">
        <w:t xml:space="preserve"> may arise where </w:t>
      </w:r>
      <w:r w:rsidR="0034373E" w:rsidRPr="002B25FD">
        <w:t xml:space="preserve">clarification </w:t>
      </w:r>
      <w:r w:rsidR="00E15F7D" w:rsidRPr="002B25FD">
        <w:t xml:space="preserve">of a requirement </w:t>
      </w:r>
      <w:r w:rsidR="002752B6" w:rsidRPr="002B25FD">
        <w:t xml:space="preserve">through generic </w:t>
      </w:r>
      <w:r w:rsidR="00576CD3" w:rsidRPr="002B25FD">
        <w:t>proces</w:t>
      </w:r>
      <w:r w:rsidR="006E25ED" w:rsidRPr="002B25FD">
        <w:t>s</w:t>
      </w:r>
      <w:r w:rsidR="00576CD3" w:rsidRPr="002B25FD">
        <w:t>es</w:t>
      </w:r>
      <w:r w:rsidR="002752B6" w:rsidRPr="002B25FD">
        <w:t>, i</w:t>
      </w:r>
      <w:r w:rsidR="008739C3" w:rsidRPr="002B25FD">
        <w:t>n</w:t>
      </w:r>
      <w:r w:rsidR="002752B6" w:rsidRPr="002B25FD">
        <w:t xml:space="preserve">terim staff guidance, or other appropriate means </w:t>
      </w:r>
      <w:r w:rsidR="00FF4DE9" w:rsidRPr="002B25FD">
        <w:t xml:space="preserve">may be </w:t>
      </w:r>
      <w:r w:rsidR="00014E19" w:rsidRPr="002B25FD">
        <w:t>necessary</w:t>
      </w:r>
      <w:r w:rsidR="0027247B" w:rsidRPr="002B25FD">
        <w:t>,</w:t>
      </w:r>
      <w:r w:rsidR="00D45518" w:rsidRPr="002B25FD">
        <w:t xml:space="preserve"> outside of inspection</w:t>
      </w:r>
      <w:r w:rsidR="00C22877" w:rsidRPr="002B25FD">
        <w:t xml:space="preserve"> and assessment</w:t>
      </w:r>
      <w:r w:rsidR="0027247B" w:rsidRPr="002B25FD">
        <w:t>,</w:t>
      </w:r>
      <w:r w:rsidR="00D42540" w:rsidRPr="002B25FD">
        <w:t xml:space="preserve"> to</w:t>
      </w:r>
      <w:r w:rsidR="00DB7330" w:rsidRPr="002B25FD">
        <w:t xml:space="preserve"> address </w:t>
      </w:r>
      <w:r w:rsidR="00D853C1" w:rsidRPr="002B25FD">
        <w:t xml:space="preserve">broader </w:t>
      </w:r>
      <w:r w:rsidR="0033759C" w:rsidRPr="002B25FD">
        <w:t>safety and regulatory concerns</w:t>
      </w:r>
      <w:r w:rsidR="00B87A54" w:rsidRPr="002B25FD">
        <w:t>.</w:t>
      </w:r>
    </w:p>
    <w:p w14:paraId="69C0A9E3" w14:textId="77777777" w:rsidR="000D4673" w:rsidRDefault="00A7339B" w:rsidP="000D4673">
      <w:pPr>
        <w:pStyle w:val="BodyText"/>
      </w:pPr>
      <w:r w:rsidRPr="002B25FD">
        <w:t xml:space="preserve">See </w:t>
      </w:r>
      <w:r w:rsidR="006B4C3C" w:rsidRPr="002B25FD">
        <w:t xml:space="preserve">the </w:t>
      </w:r>
      <w:r w:rsidRPr="002B25FD">
        <w:t xml:space="preserve">TAR Process for further </w:t>
      </w:r>
      <w:proofErr w:type="gramStart"/>
      <w:r w:rsidRPr="002B25FD">
        <w:t>information</w:t>
      </w:r>
      <w:proofErr w:type="gramEnd"/>
      <w:r w:rsidRPr="002B25FD">
        <w:t xml:space="preserve"> how to address current licensing basis questions that do not meet the above criteria.</w:t>
      </w:r>
    </w:p>
    <w:p w14:paraId="1C79A535" w14:textId="19B25702" w:rsidR="00AE12AE" w:rsidRPr="002B25FD" w:rsidRDefault="002608DC" w:rsidP="003351B7">
      <w:pPr>
        <w:pStyle w:val="BodyText"/>
        <w:rPr>
          <w:rFonts w:eastAsia="Calibri"/>
        </w:rPr>
      </w:pPr>
      <w:r w:rsidRPr="002B25FD">
        <w:t>O</w:t>
      </w:r>
      <w:r w:rsidR="00BB31C6" w:rsidRPr="002B25FD">
        <w:t xml:space="preserve">pen </w:t>
      </w:r>
      <w:r w:rsidR="00B009BD" w:rsidRPr="002B25FD">
        <w:t>URI</w:t>
      </w:r>
      <w:r w:rsidRPr="002B25FD">
        <w:t>s</w:t>
      </w:r>
      <w:r w:rsidR="00BB31C6" w:rsidRPr="002B25FD">
        <w:t xml:space="preserve"> </w:t>
      </w:r>
      <w:r w:rsidR="00D54910" w:rsidRPr="002B25FD">
        <w:t xml:space="preserve">may be assessed </w:t>
      </w:r>
      <w:r w:rsidR="00F30309" w:rsidRPr="002B25FD">
        <w:t>using the above criteria to</w:t>
      </w:r>
      <w:r w:rsidR="00D54910" w:rsidRPr="002B25FD">
        <w:t xml:space="preserve"> determine whether </w:t>
      </w:r>
      <w:r w:rsidR="002D311C" w:rsidRPr="002B25FD">
        <w:t>they</w:t>
      </w:r>
      <w:r w:rsidR="00B009BD" w:rsidRPr="002B25FD">
        <w:t xml:space="preserve"> </w:t>
      </w:r>
      <w:r w:rsidR="003539CB" w:rsidRPr="002B25FD">
        <w:t xml:space="preserve">should be </w:t>
      </w:r>
      <w:r w:rsidR="006C18B9" w:rsidRPr="002B25FD">
        <w:t>closed using the V</w:t>
      </w:r>
      <w:r w:rsidR="00EE32D0" w:rsidRPr="002B25FD">
        <w:t>L</w:t>
      </w:r>
      <w:r w:rsidR="006C18B9" w:rsidRPr="002B25FD">
        <w:t>SSIR process</w:t>
      </w:r>
      <w:r w:rsidR="00B009BD" w:rsidRPr="002B25FD">
        <w:t>.</w:t>
      </w:r>
    </w:p>
    <w:p w14:paraId="2EB6EB81" w14:textId="78EC4CA9" w:rsidR="003351B7" w:rsidRPr="002B25FD" w:rsidRDefault="003351B7" w:rsidP="00002F01">
      <w:pPr>
        <w:pStyle w:val="Heading2"/>
      </w:pPr>
      <w:bookmarkStart w:id="39" w:name="_Toc199230887"/>
      <w:r w:rsidRPr="002B25FD">
        <w:t>Block 9</w:t>
      </w:r>
      <w:r>
        <w:t>:</w:t>
      </w:r>
      <w:r w:rsidR="000D4673">
        <w:tab/>
      </w:r>
      <w:r w:rsidRPr="002B25FD">
        <w:t>Open or Close an URI</w:t>
      </w:r>
      <w:bookmarkEnd w:id="39"/>
    </w:p>
    <w:p w14:paraId="4E58DF45" w14:textId="77777777" w:rsidR="000D4673" w:rsidRDefault="003351B7" w:rsidP="000D4673">
      <w:pPr>
        <w:pStyle w:val="BodyText"/>
      </w:pPr>
      <w:r w:rsidRPr="002B25FD">
        <w:t>Open an Unresolved Item (URI) when an inspection must exit pending receipt of information required to determine one of the following:</w:t>
      </w:r>
    </w:p>
    <w:p w14:paraId="0AABBA49" w14:textId="1F425238" w:rsidR="003351B7" w:rsidRPr="002B25FD" w:rsidRDefault="003351B7" w:rsidP="00B26C1B">
      <w:pPr>
        <w:pStyle w:val="ListBullet2"/>
      </w:pPr>
      <w:r w:rsidRPr="002B25FD">
        <w:t>If there is a performance deficiency</w:t>
      </w:r>
    </w:p>
    <w:p w14:paraId="79163039" w14:textId="77777777" w:rsidR="003351B7" w:rsidRPr="002B25FD" w:rsidRDefault="003351B7" w:rsidP="00B26C1B">
      <w:pPr>
        <w:pStyle w:val="ListBullet2"/>
      </w:pPr>
      <w:r w:rsidRPr="002B25FD">
        <w:t>If the performance deficiency is More-than-Minor</w:t>
      </w:r>
    </w:p>
    <w:p w14:paraId="6344F344" w14:textId="77777777" w:rsidR="003351B7" w:rsidRPr="002B25FD" w:rsidRDefault="003351B7" w:rsidP="00B26C1B">
      <w:pPr>
        <w:pStyle w:val="ListBullet2"/>
      </w:pPr>
      <w:r w:rsidRPr="002B25FD">
        <w:t>If the issue of concern is a violation</w:t>
      </w:r>
    </w:p>
    <w:p w14:paraId="68A9D479" w14:textId="77777777" w:rsidR="000D4673" w:rsidRDefault="003351B7" w:rsidP="000D4673">
      <w:pPr>
        <w:pStyle w:val="BodyText"/>
      </w:pPr>
      <w:r w:rsidRPr="002B25FD">
        <w:t>Note: An URI shall not be used to obtain more information in determining the significance of a finding.</w:t>
      </w:r>
    </w:p>
    <w:p w14:paraId="4BA38E99" w14:textId="77777777" w:rsidR="000D4673" w:rsidRDefault="003351B7" w:rsidP="000D4673">
      <w:pPr>
        <w:pStyle w:val="BodyText"/>
      </w:pPr>
      <w:r w:rsidRPr="002B25FD">
        <w:t>Close an URI when any one of the following conditions are met:</w:t>
      </w:r>
    </w:p>
    <w:p w14:paraId="2E9BA328" w14:textId="56490DCE" w:rsidR="003351B7" w:rsidRPr="002B25FD" w:rsidRDefault="003351B7" w:rsidP="00B26C1B">
      <w:pPr>
        <w:pStyle w:val="ListBullet2"/>
      </w:pPr>
      <w:r w:rsidRPr="002B25FD">
        <w:t>No performance deficiency exists (e.g., issue of concern being evaluated using MD 8.4, the associated violation receives enforcement discretion)</w:t>
      </w:r>
    </w:p>
    <w:p w14:paraId="23CEFBD1" w14:textId="77777777" w:rsidR="003351B7" w:rsidRPr="002B25FD" w:rsidRDefault="003351B7" w:rsidP="00B26C1B">
      <w:pPr>
        <w:pStyle w:val="ListBullet2"/>
      </w:pPr>
      <w:r w:rsidRPr="002B25FD">
        <w:t>The performance deficiency is minor</w:t>
      </w:r>
    </w:p>
    <w:p w14:paraId="71F3B481" w14:textId="3D1E08EC" w:rsidR="003149DF" w:rsidRDefault="003351B7" w:rsidP="003149DF">
      <w:pPr>
        <w:pStyle w:val="ListBullet2"/>
        <w:rPr>
          <w:ins w:id="40" w:author="Author"/>
        </w:rPr>
      </w:pPr>
      <w:r w:rsidRPr="002B25FD">
        <w:t>The issue of concern was resolved using the VLSSIR process.</w:t>
      </w:r>
    </w:p>
    <w:p w14:paraId="418FBBA1" w14:textId="550303CA" w:rsidR="003149DF" w:rsidRDefault="00CD2107" w:rsidP="00CD2107">
      <w:pPr>
        <w:pStyle w:val="Heading2"/>
        <w:rPr>
          <w:ins w:id="41" w:author="Author"/>
        </w:rPr>
      </w:pPr>
      <w:bookmarkStart w:id="42" w:name="_Toc199230888"/>
      <w:ins w:id="43" w:author="Author">
        <w:r>
          <w:t>BLOCK TE3:</w:t>
        </w:r>
      </w:ins>
      <w:r w:rsidR="00081120">
        <w:tab/>
      </w:r>
      <w:ins w:id="44" w:author="Author">
        <w:r w:rsidR="00DA7A63">
          <w:t>Decision</w:t>
        </w:r>
        <w:r w:rsidR="00081120">
          <w:t xml:space="preserve"> on Path Forward</w:t>
        </w:r>
        <w:bookmarkEnd w:id="42"/>
      </w:ins>
    </w:p>
    <w:p w14:paraId="42A38DD1" w14:textId="1ADBA548" w:rsidR="00D92AD6" w:rsidRDefault="0000237F" w:rsidP="00E87D87">
      <w:pPr>
        <w:pStyle w:val="BodyText"/>
        <w:rPr>
          <w:ins w:id="45" w:author="Author"/>
        </w:rPr>
      </w:pPr>
      <w:ins w:id="46" w:author="Author">
        <w:r>
          <w:t>When a traditional enforcement violation is present</w:t>
        </w:r>
        <w:r w:rsidR="00BF494C">
          <w:t>,</w:t>
        </w:r>
        <w:r>
          <w:t xml:space="preserve"> </w:t>
        </w:r>
        <w:r w:rsidR="000E6BCB">
          <w:t>the default screening path will be to pursue only the traditional enforcement aspect</w:t>
        </w:r>
        <w:r w:rsidR="001A11EF">
          <w:t>. Any associated ROP aspect would not be pursued</w:t>
        </w:r>
        <w:r w:rsidR="00B11B75">
          <w:t xml:space="preserve">, provided the ROP aspect </w:t>
        </w:r>
        <w:r w:rsidR="00BE6680">
          <w:t>would</w:t>
        </w:r>
        <w:r w:rsidR="00AD41B6">
          <w:t xml:space="preserve"> be Green</w:t>
        </w:r>
        <w:r w:rsidR="00970DCE">
          <w:t xml:space="preserve"> or minor</w:t>
        </w:r>
        <w:r w:rsidR="00AD41B6">
          <w:t>.</w:t>
        </w:r>
        <w:r w:rsidR="00970DCE">
          <w:t xml:space="preserve"> When pursuing only the traditional enforcement aspect, the next step would be to follow transfer gate ‘D’ to Figure 2 and consult the Enforcement Policy.</w:t>
        </w:r>
        <w:r w:rsidR="00E87D87">
          <w:t xml:space="preserve"> </w:t>
        </w:r>
      </w:ins>
    </w:p>
    <w:p w14:paraId="08D3F04A" w14:textId="7CF4704C" w:rsidR="00B10AB4" w:rsidRDefault="00E87D87" w:rsidP="005A2835">
      <w:pPr>
        <w:pStyle w:val="BodyText"/>
        <w:rPr>
          <w:ins w:id="47" w:author="Author"/>
        </w:rPr>
      </w:pPr>
      <w:ins w:id="48" w:author="Author">
        <w:r>
          <w:t xml:space="preserve">In the event an associated ROP aspect </w:t>
        </w:r>
        <w:r w:rsidR="002053BB">
          <w:t>is potentially greater-than-Green</w:t>
        </w:r>
        <w:r w:rsidR="005A2835">
          <w:t xml:space="preserve">, </w:t>
        </w:r>
        <w:r w:rsidR="004A3D72">
          <w:t>SERP voting members will be convened to determine whether to pursue</w:t>
        </w:r>
        <w:r w:rsidR="00A34B80">
          <w:t xml:space="preserve"> only the traditional enforcement aspect, only the ROP aspect, or both aspects.</w:t>
        </w:r>
        <w:r w:rsidR="00A03C4F">
          <w:t xml:space="preserve"> </w:t>
        </w:r>
        <w:r w:rsidR="00DC3EEA">
          <w:t>Consideration to d</w:t>
        </w:r>
        <w:r w:rsidR="002C04E8">
          <w:t>eviat</w:t>
        </w:r>
        <w:r w:rsidR="00DC3EEA">
          <w:t>e</w:t>
        </w:r>
        <w:r w:rsidR="002C04E8">
          <w:t xml:space="preserve"> from the </w:t>
        </w:r>
        <w:r w:rsidR="00BE6680">
          <w:t>default</w:t>
        </w:r>
        <w:r w:rsidR="002C04E8">
          <w:t xml:space="preserve"> approach of pursuing only the traditional enforcement aspect should be reserved for unique </w:t>
        </w:r>
        <w:r w:rsidR="002C04E8">
          <w:lastRenderedPageBreak/>
          <w:t xml:space="preserve">situations, such as a mismatch </w:t>
        </w:r>
        <w:r w:rsidR="005958A1">
          <w:t>between</w:t>
        </w:r>
        <w:r w:rsidR="002C04E8">
          <w:t xml:space="preserve"> the ROP and traditional enforcement characterization of the significance</w:t>
        </w:r>
        <w:r w:rsidR="000324DE">
          <w:t>,</w:t>
        </w:r>
        <w:r w:rsidR="002C04E8">
          <w:t xml:space="preserve"> </w:t>
        </w:r>
        <w:r w:rsidR="00DC3EEA">
          <w:t xml:space="preserve">or </w:t>
        </w:r>
        <w:r w:rsidR="00B56F0F">
          <w:t xml:space="preserve">an issue of high public interest in which </w:t>
        </w:r>
        <w:r w:rsidR="003B28ED">
          <w:t xml:space="preserve">dispositioning </w:t>
        </w:r>
        <w:r w:rsidR="00B56F0F">
          <w:t>the traditional enforcement aspect is paused</w:t>
        </w:r>
        <w:r w:rsidR="0086356C">
          <w:t xml:space="preserve"> awaiting an investigation.</w:t>
        </w:r>
      </w:ins>
    </w:p>
    <w:p w14:paraId="4129574A" w14:textId="303FA2B8" w:rsidR="00744945" w:rsidRPr="00B10AB4" w:rsidRDefault="00744945" w:rsidP="004A3C6A">
      <w:pPr>
        <w:pStyle w:val="BodyText"/>
      </w:pPr>
      <w:ins w:id="49" w:author="Author">
        <w:r>
          <w:t xml:space="preserve">Once the SERP voting members </w:t>
        </w:r>
        <w:proofErr w:type="gramStart"/>
        <w:r>
          <w:t>make a decision</w:t>
        </w:r>
        <w:proofErr w:type="gramEnd"/>
        <w:r>
          <w:t>, follow the appropr</w:t>
        </w:r>
        <w:r w:rsidR="001B0823">
          <w:t>iate screening path(s) in Figures 1 and 2.</w:t>
        </w:r>
        <w:r w:rsidR="00091A7D">
          <w:t xml:space="preserve"> For traditional enforcement, follow the ‘D’ transfer gate to Figure 2 and for ROP</w:t>
        </w:r>
        <w:r w:rsidR="00D46F8C">
          <w:t xml:space="preserve"> proceed </w:t>
        </w:r>
        <w:proofErr w:type="gramStart"/>
        <w:r w:rsidR="00D46F8C">
          <w:t>beginning</w:t>
        </w:r>
        <w:proofErr w:type="gramEnd"/>
        <w:r w:rsidR="00D46F8C">
          <w:t xml:space="preserve"> with </w:t>
        </w:r>
        <w:r w:rsidR="00066045">
          <w:t>B</w:t>
        </w:r>
        <w:r w:rsidR="00D46F8C">
          <w:t xml:space="preserve">lock </w:t>
        </w:r>
        <w:r w:rsidR="00C8720B">
          <w:t>3</w:t>
        </w:r>
        <w:r w:rsidR="002F094C">
          <w:t xml:space="preserve"> on Figure 1.</w:t>
        </w:r>
      </w:ins>
    </w:p>
    <w:p w14:paraId="59BB97C3" w14:textId="44B1AB27" w:rsidR="000D4673" w:rsidRDefault="00CF177D" w:rsidP="000D4673">
      <w:pPr>
        <w:pageBreakBefore/>
        <w:spacing w:before="440" w:after="220"/>
        <w:outlineLvl w:val="0"/>
        <w:rPr>
          <w:color w:val="000000"/>
          <w:u w:val="single"/>
        </w:rPr>
      </w:pPr>
      <w:bookmarkStart w:id="50" w:name="_Toc199230889"/>
      <w:r>
        <w:rPr>
          <w:color w:val="000000"/>
          <w:u w:val="single"/>
        </w:rPr>
        <w:lastRenderedPageBreak/>
        <w:t xml:space="preserve">GUIDANCE FOR </w:t>
      </w:r>
      <w:r w:rsidR="00002F01" w:rsidRPr="00002F01">
        <w:rPr>
          <w:color w:val="000000"/>
          <w:u w:val="single"/>
        </w:rPr>
        <w:t>FIGURE 2, “ISSUE SCREENING (TRADITIONAL ENFORCEMENT)”</w:t>
      </w:r>
      <w:bookmarkEnd w:id="50"/>
    </w:p>
    <w:p w14:paraId="685D8A38" w14:textId="78AB5ACF" w:rsidR="00002F01" w:rsidRPr="002B25FD" w:rsidRDefault="00002F01" w:rsidP="00002F01">
      <w:pPr>
        <w:pStyle w:val="Heading2"/>
      </w:pPr>
      <w:bookmarkStart w:id="51" w:name="_Toc199230890"/>
      <w:r w:rsidRPr="002B25FD">
        <w:t>Block TE4</w:t>
      </w:r>
      <w:r>
        <w:t>:</w:t>
      </w:r>
      <w:r>
        <w:tab/>
      </w:r>
      <w:ins w:id="52" w:author="Author">
        <w:r w:rsidR="00946D26">
          <w:t xml:space="preserve">Coordinate </w:t>
        </w:r>
        <w:r w:rsidR="003827A8">
          <w:t xml:space="preserve">with or </w:t>
        </w:r>
      </w:ins>
      <w:r w:rsidRPr="002B25FD">
        <w:t>Wait for completion of investigation</w:t>
      </w:r>
      <w:bookmarkEnd w:id="51"/>
    </w:p>
    <w:p w14:paraId="58175747" w14:textId="04F86B80" w:rsidR="000D4673" w:rsidRDefault="00002F01" w:rsidP="000D4673">
      <w:pPr>
        <w:pStyle w:val="BodyText"/>
      </w:pPr>
      <w:r w:rsidRPr="002B25FD">
        <w:t>This block requires enhanced coordination to preclude the possibility of compromising an ongoing investigation by proceeding prematurely with ROP disposition activities</w:t>
      </w:r>
      <w:ins w:id="53" w:author="Author">
        <w:r w:rsidR="00FE6685">
          <w:t>, if any,</w:t>
        </w:r>
      </w:ins>
      <w:r w:rsidRPr="002B25FD">
        <w:t xml:space="preserve"> while simultaneously assuring that ROP disposition activities are not delayed inappropriately.</w:t>
      </w:r>
      <w:ins w:id="54" w:author="Author">
        <w:r w:rsidR="006849F4">
          <w:t xml:space="preserve"> </w:t>
        </w:r>
        <w:r w:rsidR="006849F4" w:rsidRPr="006849F4">
          <w:t>This rare scenario should only occur if a SERP decision was made at TE3 to pursue both escalated TE and ROP paths.</w:t>
        </w:r>
      </w:ins>
    </w:p>
    <w:p w14:paraId="269D9CA7" w14:textId="5C6706F8" w:rsidR="00002F01" w:rsidRPr="002B25FD" w:rsidRDefault="00002F01" w:rsidP="00002F01">
      <w:pPr>
        <w:pStyle w:val="Heading2"/>
      </w:pPr>
      <w:bookmarkStart w:id="55" w:name="_Toc199230891"/>
      <w:r w:rsidRPr="002B25FD">
        <w:t>Block TE5</w:t>
      </w:r>
      <w:r>
        <w:t>:</w:t>
      </w:r>
      <w:r>
        <w:tab/>
      </w:r>
      <w:r w:rsidRPr="002B25FD">
        <w:t xml:space="preserve">Does investigation confirm </w:t>
      </w:r>
      <w:proofErr w:type="gramStart"/>
      <w:r w:rsidRPr="002B25FD">
        <w:t>a willful</w:t>
      </w:r>
      <w:proofErr w:type="gramEnd"/>
      <w:r w:rsidRPr="002B25FD">
        <w:t xml:space="preserve"> violation?</w:t>
      </w:r>
      <w:bookmarkEnd w:id="55"/>
    </w:p>
    <w:p w14:paraId="411F8A1D" w14:textId="77777777" w:rsidR="000D4673" w:rsidRDefault="00002F01" w:rsidP="000D4673">
      <w:pPr>
        <w:pStyle w:val="BodyText"/>
      </w:pPr>
      <w:r w:rsidRPr="002B25FD">
        <w:t>In accordance with the Enforcement Policy and Enforcement Manual, OI, upon concluding its investigation, will issue a conclusion about willfulness based on the facts collected/developed during the investigation. Using the facts/conclusion above, OGC will make a final determination about willfulness.</w:t>
      </w:r>
    </w:p>
    <w:p w14:paraId="764A3CAA" w14:textId="76B94B36" w:rsidR="00002F01" w:rsidRPr="002B25FD" w:rsidRDefault="00002F01" w:rsidP="00002F01">
      <w:pPr>
        <w:pStyle w:val="Heading2"/>
      </w:pPr>
      <w:bookmarkStart w:id="56" w:name="_Toc199230892"/>
      <w:r w:rsidRPr="002B25FD">
        <w:t>Block TE</w:t>
      </w:r>
      <w:ins w:id="57" w:author="Author">
        <w:r w:rsidR="00F764D3">
          <w:t>6</w:t>
        </w:r>
      </w:ins>
      <w:r>
        <w:t>:</w:t>
      </w:r>
      <w:r>
        <w:tab/>
      </w:r>
      <w:r w:rsidRPr="002B25FD">
        <w:t>Does the violation warrant enforcement discretion?</w:t>
      </w:r>
      <w:bookmarkEnd w:id="56"/>
    </w:p>
    <w:p w14:paraId="19063507" w14:textId="77777777" w:rsidR="00002F01" w:rsidRPr="002B25FD" w:rsidRDefault="00002F01" w:rsidP="000D4673">
      <w:pPr>
        <w:pStyle w:val="BodyText"/>
      </w:pPr>
      <w:r w:rsidRPr="002B25FD">
        <w:t>For violations involving enforcement discretion, coordinate actions with the Regional or Program Office Enforcement Coordinator. See the Enforcement Policy and Enforcement Manual for additional information.</w:t>
      </w:r>
    </w:p>
    <w:p w14:paraId="6C3EBA90" w14:textId="77777777" w:rsidR="00B26C1B" w:rsidRDefault="00002F01" w:rsidP="00B26C1B">
      <w:pPr>
        <w:pStyle w:val="BodyText"/>
      </w:pPr>
      <w:r w:rsidRPr="002B25FD">
        <w:t xml:space="preserve">Some enforcement discretion decisions are made on a case-by-case basis in consultation with the Office of Enforcement, while others may be instituted under a temporary Enforcement Guidance Memorandum or </w:t>
      </w:r>
      <w:bookmarkStart w:id="58" w:name="_Toc71803677"/>
      <w:r w:rsidRPr="002B25FD">
        <w:t>Interim Enforcement Policies</w:t>
      </w:r>
      <w:bookmarkEnd w:id="58"/>
      <w:r w:rsidRPr="002B25FD">
        <w:t>.</w:t>
      </w:r>
    </w:p>
    <w:p w14:paraId="6FB6F1E7" w14:textId="44DA3DD2" w:rsidR="002A0BD6" w:rsidRPr="002B25FD" w:rsidRDefault="002A0BD6" w:rsidP="00002F01">
      <w:pPr>
        <w:pStyle w:val="Attachmenttitle"/>
        <w:pageBreakBefore/>
        <w:rPr>
          <w:u w:val="single"/>
        </w:rPr>
      </w:pPr>
      <w:bookmarkStart w:id="59" w:name="_Toc199230893"/>
      <w:r w:rsidRPr="002B25FD">
        <w:rPr>
          <w:u w:val="single"/>
        </w:rPr>
        <w:lastRenderedPageBreak/>
        <w:t>Cornerstone Objectives and Attribute Tables</w:t>
      </w:r>
      <w:bookmarkEnd w:id="59"/>
    </w:p>
    <w:tbl>
      <w:tblPr>
        <w:tblStyle w:val="TableGrid"/>
        <w:tblW w:w="0" w:type="auto"/>
        <w:tblLook w:val="04A0" w:firstRow="1" w:lastRow="0" w:firstColumn="1" w:lastColumn="0" w:noHBand="0" w:noVBand="1"/>
      </w:tblPr>
      <w:tblGrid>
        <w:gridCol w:w="2416"/>
        <w:gridCol w:w="6934"/>
      </w:tblGrid>
      <w:tr w:rsidR="002A0BD6" w:rsidRPr="003B29FF" w14:paraId="20A92CEA" w14:textId="77777777" w:rsidTr="00B630C9">
        <w:tc>
          <w:tcPr>
            <w:tcW w:w="2416" w:type="dxa"/>
            <w:tcBorders>
              <w:bottom w:val="single" w:sz="4" w:space="0" w:color="auto"/>
            </w:tcBorders>
            <w:shd w:val="clear" w:color="auto" w:fill="262626" w:themeFill="text1" w:themeFillTint="D9"/>
            <w:tcMar>
              <w:top w:w="29" w:type="dxa"/>
              <w:left w:w="115" w:type="dxa"/>
              <w:bottom w:w="29" w:type="dxa"/>
              <w:right w:w="115" w:type="dxa"/>
            </w:tcMar>
          </w:tcPr>
          <w:p w14:paraId="1E62C40D" w14:textId="77777777" w:rsidR="002A0BD6" w:rsidRPr="00F2320F" w:rsidRDefault="00195645" w:rsidP="003B29FF">
            <w:pPr>
              <w:jc w:val="left"/>
              <w:rPr>
                <w:color w:val="FFFFFF" w:themeColor="background1"/>
                <w:u w:val="single"/>
              </w:rPr>
            </w:pPr>
            <w:r w:rsidRPr="00F2320F">
              <w:rPr>
                <w:color w:val="FFFFFF" w:themeColor="background1"/>
                <w:u w:val="single"/>
              </w:rPr>
              <w:t>Cornerstone</w:t>
            </w:r>
          </w:p>
        </w:tc>
        <w:tc>
          <w:tcPr>
            <w:tcW w:w="6934" w:type="dxa"/>
            <w:tcBorders>
              <w:bottom w:val="single" w:sz="4" w:space="0" w:color="auto"/>
            </w:tcBorders>
            <w:shd w:val="clear" w:color="auto" w:fill="262626" w:themeFill="text1" w:themeFillTint="D9"/>
            <w:tcMar>
              <w:top w:w="29" w:type="dxa"/>
              <w:left w:w="115" w:type="dxa"/>
              <w:bottom w:w="29" w:type="dxa"/>
              <w:right w:w="115" w:type="dxa"/>
            </w:tcMar>
          </w:tcPr>
          <w:p w14:paraId="4E07EA02" w14:textId="77777777" w:rsidR="002A0BD6" w:rsidRPr="00F2320F" w:rsidRDefault="00195645" w:rsidP="003B29FF">
            <w:pPr>
              <w:jc w:val="left"/>
              <w:rPr>
                <w:color w:val="FFFFFF" w:themeColor="background1"/>
                <w:u w:val="single"/>
              </w:rPr>
            </w:pPr>
            <w:r w:rsidRPr="00F2320F">
              <w:rPr>
                <w:color w:val="FFFFFF" w:themeColor="background1"/>
                <w:u w:val="single"/>
              </w:rPr>
              <w:t>REACTOR SAFETY – Initiating Events</w:t>
            </w:r>
          </w:p>
        </w:tc>
      </w:tr>
      <w:tr w:rsidR="002A0BD6" w:rsidRPr="003B29FF" w14:paraId="1BF97A32" w14:textId="77777777" w:rsidTr="00B630C9">
        <w:tc>
          <w:tcPr>
            <w:tcW w:w="241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Mar>
              <w:top w:w="29" w:type="dxa"/>
              <w:left w:w="115" w:type="dxa"/>
              <w:bottom w:w="29" w:type="dxa"/>
              <w:right w:w="115" w:type="dxa"/>
            </w:tcMar>
          </w:tcPr>
          <w:p w14:paraId="152CCCDA" w14:textId="77777777" w:rsidR="002A0BD6" w:rsidRPr="0044453B" w:rsidRDefault="00195645" w:rsidP="003B29FF">
            <w:pPr>
              <w:jc w:val="left"/>
            </w:pPr>
            <w:r w:rsidRPr="0044453B">
              <w:t>Objective</w:t>
            </w:r>
          </w:p>
        </w:tc>
        <w:tc>
          <w:tcPr>
            <w:tcW w:w="6934" w:type="dxa"/>
            <w:tcBorders>
              <w:left w:val="single" w:sz="4" w:space="0" w:color="auto"/>
              <w:bottom w:val="single" w:sz="4" w:space="0" w:color="auto"/>
            </w:tcBorders>
            <w:shd w:val="clear" w:color="auto" w:fill="DDD9C3" w:themeFill="background2" w:themeFillShade="E6"/>
            <w:tcMar>
              <w:top w:w="29" w:type="dxa"/>
              <w:left w:w="115" w:type="dxa"/>
              <w:bottom w:w="29" w:type="dxa"/>
              <w:right w:w="115" w:type="dxa"/>
            </w:tcMar>
          </w:tcPr>
          <w:p w14:paraId="72BB7161" w14:textId="77777777" w:rsidR="002A0BD6" w:rsidRPr="003B29FF" w:rsidRDefault="00993A93" w:rsidP="003B29FF">
            <w:pPr>
              <w:jc w:val="left"/>
            </w:pPr>
            <w:r w:rsidRPr="003B29FF">
              <w:t>To limit the likelihood of events that upset plant stability and challenge critical safety functions during shutdown as well as power operations.</w:t>
            </w:r>
          </w:p>
        </w:tc>
      </w:tr>
      <w:tr w:rsidR="002A0BD6" w:rsidRPr="003B29FF" w14:paraId="2BE32B26" w14:textId="77777777" w:rsidTr="005C7A67">
        <w:tc>
          <w:tcPr>
            <w:tcW w:w="2416" w:type="dxa"/>
            <w:tcBorders>
              <w:top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4CD18FA1" w14:textId="77777777" w:rsidR="002A0BD6" w:rsidRPr="00F2320F" w:rsidRDefault="00195645" w:rsidP="003B29FF">
            <w:pPr>
              <w:jc w:val="left"/>
              <w:rPr>
                <w:u w:val="single"/>
              </w:rPr>
            </w:pPr>
            <w:r w:rsidRPr="00F2320F">
              <w:rPr>
                <w:u w:val="single"/>
              </w:rPr>
              <w:t>Attributes</w:t>
            </w:r>
          </w:p>
        </w:tc>
        <w:tc>
          <w:tcPr>
            <w:tcW w:w="6934" w:type="dxa"/>
            <w:tcBorders>
              <w:top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1E7FE78F" w14:textId="77777777" w:rsidR="002A0BD6" w:rsidRPr="00F2320F" w:rsidRDefault="00195645" w:rsidP="003B29FF">
            <w:pPr>
              <w:jc w:val="left"/>
              <w:rPr>
                <w:u w:val="single"/>
              </w:rPr>
            </w:pPr>
            <w:r w:rsidRPr="00F2320F">
              <w:rPr>
                <w:u w:val="single"/>
              </w:rPr>
              <w:t>Areas to Measure</w:t>
            </w:r>
          </w:p>
        </w:tc>
      </w:tr>
      <w:tr w:rsidR="002A0BD6" w:rsidRPr="003B29FF" w14:paraId="356114DD" w14:textId="77777777" w:rsidTr="00EE61D4">
        <w:tc>
          <w:tcPr>
            <w:tcW w:w="2416" w:type="dxa"/>
            <w:tcBorders>
              <w:top w:val="single" w:sz="4" w:space="0" w:color="auto"/>
            </w:tcBorders>
            <w:tcMar>
              <w:top w:w="29" w:type="dxa"/>
              <w:left w:w="115" w:type="dxa"/>
              <w:bottom w:w="29" w:type="dxa"/>
              <w:right w:w="115" w:type="dxa"/>
            </w:tcMar>
          </w:tcPr>
          <w:p w14:paraId="44FB0E3F" w14:textId="77777777" w:rsidR="002A0BD6" w:rsidRPr="003B29FF" w:rsidRDefault="00940CDC" w:rsidP="003B29FF">
            <w:pPr>
              <w:jc w:val="left"/>
            </w:pPr>
            <w:r w:rsidRPr="003B29FF">
              <w:t>Design Control</w:t>
            </w:r>
          </w:p>
        </w:tc>
        <w:tc>
          <w:tcPr>
            <w:tcW w:w="6934" w:type="dxa"/>
            <w:tcBorders>
              <w:top w:val="single" w:sz="4" w:space="0" w:color="auto"/>
            </w:tcBorders>
            <w:tcMar>
              <w:top w:w="29" w:type="dxa"/>
              <w:left w:w="115" w:type="dxa"/>
              <w:bottom w:w="29" w:type="dxa"/>
              <w:right w:w="115" w:type="dxa"/>
            </w:tcMar>
          </w:tcPr>
          <w:p w14:paraId="6E5E5EA0" w14:textId="77777777" w:rsidR="002A0BD6" w:rsidRPr="003B29FF" w:rsidRDefault="00940CDC" w:rsidP="003B29FF">
            <w:pPr>
              <w:jc w:val="left"/>
            </w:pPr>
            <w:r w:rsidRPr="003B29FF">
              <w:t>Initial Design and Plant Modifications</w:t>
            </w:r>
          </w:p>
        </w:tc>
      </w:tr>
      <w:tr w:rsidR="002A0BD6" w:rsidRPr="003B29FF" w14:paraId="3B816200" w14:textId="77777777" w:rsidTr="00A7161E">
        <w:tc>
          <w:tcPr>
            <w:tcW w:w="2416" w:type="dxa"/>
            <w:tcMar>
              <w:top w:w="29" w:type="dxa"/>
              <w:left w:w="115" w:type="dxa"/>
              <w:bottom w:w="29" w:type="dxa"/>
              <w:right w:w="115" w:type="dxa"/>
            </w:tcMar>
          </w:tcPr>
          <w:p w14:paraId="686A3C1F" w14:textId="77777777" w:rsidR="002A0BD6" w:rsidRPr="003B29FF" w:rsidRDefault="00940CDC" w:rsidP="003B29FF">
            <w:pPr>
              <w:jc w:val="left"/>
            </w:pPr>
            <w:r w:rsidRPr="003B29FF">
              <w:t>Protection Against External Factors</w:t>
            </w:r>
          </w:p>
        </w:tc>
        <w:tc>
          <w:tcPr>
            <w:tcW w:w="6934" w:type="dxa"/>
            <w:tcMar>
              <w:top w:w="29" w:type="dxa"/>
              <w:left w:w="115" w:type="dxa"/>
              <w:bottom w:w="29" w:type="dxa"/>
              <w:right w:w="115" w:type="dxa"/>
            </w:tcMar>
          </w:tcPr>
          <w:p w14:paraId="4E91694C" w14:textId="77777777" w:rsidR="002A0BD6" w:rsidRPr="003B29FF" w:rsidRDefault="00940CDC" w:rsidP="003B29FF">
            <w:pPr>
              <w:jc w:val="left"/>
            </w:pPr>
            <w:r w:rsidRPr="003B29FF">
              <w:t xml:space="preserve">Flood </w:t>
            </w:r>
            <w:r w:rsidR="001213EE" w:rsidRPr="003B29FF">
              <w:t>H</w:t>
            </w:r>
            <w:r w:rsidRPr="003B29FF">
              <w:t>azard, Fire, Loss of Heat Sink, Toxic Hazard, Switchyard Activities, Grid Stability</w:t>
            </w:r>
          </w:p>
        </w:tc>
      </w:tr>
      <w:tr w:rsidR="00195645" w:rsidRPr="003B29FF" w14:paraId="099D1EB5" w14:textId="77777777" w:rsidTr="00A7161E">
        <w:tc>
          <w:tcPr>
            <w:tcW w:w="2416" w:type="dxa"/>
            <w:tcMar>
              <w:top w:w="29" w:type="dxa"/>
              <w:left w:w="115" w:type="dxa"/>
              <w:bottom w:w="29" w:type="dxa"/>
              <w:right w:w="115" w:type="dxa"/>
            </w:tcMar>
          </w:tcPr>
          <w:p w14:paraId="6D996839" w14:textId="77777777" w:rsidR="00195645" w:rsidRPr="003B29FF" w:rsidRDefault="00940CDC" w:rsidP="003B29FF">
            <w:pPr>
              <w:jc w:val="left"/>
            </w:pPr>
            <w:r w:rsidRPr="003B29FF">
              <w:t>Configuration Control</w:t>
            </w:r>
          </w:p>
        </w:tc>
        <w:tc>
          <w:tcPr>
            <w:tcW w:w="6934" w:type="dxa"/>
            <w:tcMar>
              <w:top w:w="29" w:type="dxa"/>
              <w:left w:w="115" w:type="dxa"/>
              <w:bottom w:w="29" w:type="dxa"/>
              <w:right w:w="115" w:type="dxa"/>
            </w:tcMar>
          </w:tcPr>
          <w:p w14:paraId="314044D3" w14:textId="77777777" w:rsidR="00195645" w:rsidRPr="003B29FF" w:rsidRDefault="00940CDC" w:rsidP="003B29FF">
            <w:pPr>
              <w:jc w:val="left"/>
            </w:pPr>
            <w:r w:rsidRPr="003B29FF">
              <w:t>Shutdown Equipment Lineup, Operating Equipment Lineup</w:t>
            </w:r>
          </w:p>
        </w:tc>
      </w:tr>
      <w:tr w:rsidR="002A0BD6" w:rsidRPr="003B29FF" w14:paraId="0601E4D5" w14:textId="77777777" w:rsidTr="00A7161E">
        <w:tc>
          <w:tcPr>
            <w:tcW w:w="2416" w:type="dxa"/>
            <w:tcMar>
              <w:top w:w="29" w:type="dxa"/>
              <w:left w:w="115" w:type="dxa"/>
              <w:bottom w:w="29" w:type="dxa"/>
              <w:right w:w="115" w:type="dxa"/>
            </w:tcMar>
          </w:tcPr>
          <w:p w14:paraId="6BAFC73D" w14:textId="77777777" w:rsidR="002A0BD6" w:rsidRPr="003B29FF" w:rsidRDefault="00940CDC" w:rsidP="003B29FF">
            <w:pPr>
              <w:jc w:val="left"/>
            </w:pPr>
            <w:r w:rsidRPr="003B29FF">
              <w:t>Equipment Performance</w:t>
            </w:r>
          </w:p>
        </w:tc>
        <w:tc>
          <w:tcPr>
            <w:tcW w:w="6934" w:type="dxa"/>
            <w:tcMar>
              <w:top w:w="29" w:type="dxa"/>
              <w:left w:w="115" w:type="dxa"/>
              <w:bottom w:w="29" w:type="dxa"/>
              <w:right w:w="115" w:type="dxa"/>
            </w:tcMar>
          </w:tcPr>
          <w:p w14:paraId="517B65EC" w14:textId="77777777" w:rsidR="002A0BD6" w:rsidRPr="003B29FF" w:rsidRDefault="00940CDC" w:rsidP="003B29FF">
            <w:pPr>
              <w:jc w:val="left"/>
            </w:pPr>
            <w:r w:rsidRPr="003B29FF">
              <w:t>Availab</w:t>
            </w:r>
            <w:r w:rsidR="001213EE" w:rsidRPr="003B29FF">
              <w:t>ility, Reliability, Maintenance,</w:t>
            </w:r>
            <w:r w:rsidRPr="003B29FF">
              <w:t xml:space="preserve"> Barrier Integrity (SGTR, ISLOCA, LOCA (S,M,L)), Refueling/Fuel Handling Equipment</w:t>
            </w:r>
          </w:p>
        </w:tc>
      </w:tr>
      <w:tr w:rsidR="002A0BD6" w:rsidRPr="003B29FF" w14:paraId="622AF455" w14:textId="77777777" w:rsidTr="00A7161E">
        <w:tc>
          <w:tcPr>
            <w:tcW w:w="2416" w:type="dxa"/>
            <w:tcMar>
              <w:top w:w="29" w:type="dxa"/>
              <w:left w:w="115" w:type="dxa"/>
              <w:bottom w:w="29" w:type="dxa"/>
              <w:right w:w="115" w:type="dxa"/>
            </w:tcMar>
          </w:tcPr>
          <w:p w14:paraId="11B4678B" w14:textId="77777777" w:rsidR="002A0BD6" w:rsidRPr="003B29FF" w:rsidRDefault="00940CDC" w:rsidP="003B29FF">
            <w:pPr>
              <w:jc w:val="left"/>
            </w:pPr>
            <w:r w:rsidRPr="003B29FF">
              <w:t>Procedure Quality</w:t>
            </w:r>
          </w:p>
        </w:tc>
        <w:tc>
          <w:tcPr>
            <w:tcW w:w="6934" w:type="dxa"/>
            <w:tcMar>
              <w:top w:w="29" w:type="dxa"/>
              <w:left w:w="115" w:type="dxa"/>
              <w:bottom w:w="29" w:type="dxa"/>
              <w:right w:w="115" w:type="dxa"/>
            </w:tcMar>
          </w:tcPr>
          <w:p w14:paraId="50F500C2" w14:textId="77777777" w:rsidR="002A0BD6" w:rsidRPr="003B29FF" w:rsidRDefault="00940CDC" w:rsidP="003B29FF">
            <w:pPr>
              <w:jc w:val="left"/>
            </w:pPr>
            <w:r w:rsidRPr="003B29FF">
              <w:t>Procedure Adequacy (</w:t>
            </w:r>
            <w:proofErr w:type="spellStart"/>
            <w:r w:rsidRPr="003B29FF">
              <w:t>Maint</w:t>
            </w:r>
            <w:proofErr w:type="spellEnd"/>
            <w:r w:rsidRPr="003B29FF">
              <w:t>, Test, Ops)</w:t>
            </w:r>
          </w:p>
        </w:tc>
      </w:tr>
      <w:tr w:rsidR="002A0BD6" w:rsidRPr="003B29FF" w14:paraId="3D4BA6E1" w14:textId="77777777" w:rsidTr="00A7161E">
        <w:tc>
          <w:tcPr>
            <w:tcW w:w="2416" w:type="dxa"/>
            <w:tcMar>
              <w:top w:w="29" w:type="dxa"/>
              <w:left w:w="115" w:type="dxa"/>
              <w:bottom w:w="29" w:type="dxa"/>
              <w:right w:w="115" w:type="dxa"/>
            </w:tcMar>
          </w:tcPr>
          <w:p w14:paraId="24EC4343" w14:textId="77777777" w:rsidR="002A0BD6" w:rsidRPr="003B29FF" w:rsidRDefault="00940CDC" w:rsidP="003B29FF">
            <w:pPr>
              <w:jc w:val="left"/>
            </w:pPr>
            <w:r w:rsidRPr="003B29FF">
              <w:t>Human Performance</w:t>
            </w:r>
          </w:p>
        </w:tc>
        <w:tc>
          <w:tcPr>
            <w:tcW w:w="6934" w:type="dxa"/>
            <w:tcMar>
              <w:top w:w="29" w:type="dxa"/>
              <w:left w:w="115" w:type="dxa"/>
              <w:bottom w:w="29" w:type="dxa"/>
              <w:right w:w="115" w:type="dxa"/>
            </w:tcMar>
          </w:tcPr>
          <w:p w14:paraId="16DD27C6" w14:textId="77777777" w:rsidR="002A0BD6" w:rsidRPr="003B29FF" w:rsidRDefault="00940CDC" w:rsidP="003B29FF">
            <w:pPr>
              <w:jc w:val="left"/>
            </w:pPr>
            <w:r w:rsidRPr="003B29FF">
              <w:t>Human Error</w:t>
            </w:r>
          </w:p>
        </w:tc>
      </w:tr>
    </w:tbl>
    <w:p w14:paraId="1A4DD850" w14:textId="11E7D903" w:rsidR="004D2618" w:rsidRDefault="004D2618" w:rsidP="00002F01">
      <w:pPr>
        <w:pStyle w:val="BodyText"/>
      </w:pPr>
    </w:p>
    <w:tbl>
      <w:tblPr>
        <w:tblStyle w:val="TableGrid"/>
        <w:tblW w:w="0" w:type="auto"/>
        <w:tblLook w:val="04A0" w:firstRow="1" w:lastRow="0" w:firstColumn="1" w:lastColumn="0" w:noHBand="0" w:noVBand="1"/>
      </w:tblPr>
      <w:tblGrid>
        <w:gridCol w:w="2416"/>
        <w:gridCol w:w="6934"/>
      </w:tblGrid>
      <w:tr w:rsidR="00195645" w:rsidRPr="003B29FF" w14:paraId="276FD5D3" w14:textId="77777777" w:rsidTr="00BB5F61">
        <w:tc>
          <w:tcPr>
            <w:tcW w:w="2416" w:type="dxa"/>
            <w:shd w:val="clear" w:color="auto" w:fill="262626" w:themeFill="text1" w:themeFillTint="D9"/>
            <w:tcMar>
              <w:top w:w="29" w:type="dxa"/>
              <w:left w:w="115" w:type="dxa"/>
              <w:bottom w:w="29" w:type="dxa"/>
              <w:right w:w="115" w:type="dxa"/>
            </w:tcMar>
          </w:tcPr>
          <w:p w14:paraId="37702EFC" w14:textId="77777777" w:rsidR="00195645" w:rsidRPr="00F2320F" w:rsidRDefault="00195645" w:rsidP="003B29FF">
            <w:pPr>
              <w:jc w:val="left"/>
              <w:rPr>
                <w:color w:val="FFFFFF" w:themeColor="background1"/>
                <w:u w:val="single"/>
              </w:rPr>
            </w:pPr>
            <w:r w:rsidRPr="00F2320F">
              <w:rPr>
                <w:color w:val="FFFFFF" w:themeColor="background1"/>
                <w:u w:val="single"/>
              </w:rPr>
              <w:t>Cornerstone</w:t>
            </w:r>
          </w:p>
        </w:tc>
        <w:tc>
          <w:tcPr>
            <w:tcW w:w="6934" w:type="dxa"/>
            <w:shd w:val="clear" w:color="auto" w:fill="262626" w:themeFill="text1" w:themeFillTint="D9"/>
            <w:tcMar>
              <w:top w:w="29" w:type="dxa"/>
              <w:left w:w="115" w:type="dxa"/>
              <w:bottom w:w="29" w:type="dxa"/>
              <w:right w:w="115" w:type="dxa"/>
            </w:tcMar>
          </w:tcPr>
          <w:p w14:paraId="65C73CAE" w14:textId="77777777" w:rsidR="00195645" w:rsidRPr="00F2320F" w:rsidRDefault="00195645" w:rsidP="003B29FF">
            <w:pPr>
              <w:jc w:val="left"/>
              <w:rPr>
                <w:color w:val="FFFFFF" w:themeColor="background1"/>
                <w:u w:val="single"/>
              </w:rPr>
            </w:pPr>
            <w:r w:rsidRPr="00F2320F">
              <w:rPr>
                <w:color w:val="FFFFFF" w:themeColor="background1"/>
                <w:u w:val="single"/>
              </w:rPr>
              <w:t>REACTOR SAFETY – Mitigating Systems</w:t>
            </w:r>
          </w:p>
        </w:tc>
      </w:tr>
      <w:tr w:rsidR="00195645" w:rsidRPr="003B29FF" w14:paraId="781D4EB7" w14:textId="77777777" w:rsidTr="005C7A67">
        <w:tc>
          <w:tcPr>
            <w:tcW w:w="2416" w:type="dxa"/>
            <w:tcBorders>
              <w:bottom w:val="single" w:sz="4" w:space="0" w:color="auto"/>
            </w:tcBorders>
            <w:shd w:val="clear" w:color="auto" w:fill="DDD9C3" w:themeFill="background2" w:themeFillShade="E6"/>
            <w:tcMar>
              <w:top w:w="29" w:type="dxa"/>
              <w:left w:w="115" w:type="dxa"/>
              <w:bottom w:w="29" w:type="dxa"/>
              <w:right w:w="115" w:type="dxa"/>
            </w:tcMar>
          </w:tcPr>
          <w:p w14:paraId="086AC7BD" w14:textId="77777777" w:rsidR="00195645" w:rsidRPr="0044453B" w:rsidRDefault="00195645" w:rsidP="003B29FF">
            <w:pPr>
              <w:jc w:val="left"/>
            </w:pPr>
            <w:r w:rsidRPr="0044453B">
              <w:t>Objective</w:t>
            </w:r>
          </w:p>
        </w:tc>
        <w:tc>
          <w:tcPr>
            <w:tcW w:w="6934" w:type="dxa"/>
            <w:tcBorders>
              <w:bottom w:val="single" w:sz="4" w:space="0" w:color="auto"/>
            </w:tcBorders>
            <w:shd w:val="clear" w:color="auto" w:fill="DDD9C3" w:themeFill="background2" w:themeFillShade="E6"/>
            <w:tcMar>
              <w:top w:w="29" w:type="dxa"/>
              <w:left w:w="115" w:type="dxa"/>
              <w:bottom w:w="29" w:type="dxa"/>
              <w:right w:w="115" w:type="dxa"/>
            </w:tcMar>
          </w:tcPr>
          <w:p w14:paraId="037D4719" w14:textId="77777777" w:rsidR="00195645" w:rsidRPr="003B29FF" w:rsidRDefault="00940CDC" w:rsidP="003B29FF">
            <w:pPr>
              <w:jc w:val="left"/>
            </w:pPr>
            <w:r w:rsidRPr="003B29FF">
              <w:t>To ensure the availability, reliability, and capability of systems that respond to initiating events to prevent undesirable consequences (i.e., core damage).</w:t>
            </w:r>
          </w:p>
        </w:tc>
      </w:tr>
      <w:tr w:rsidR="00195645" w:rsidRPr="003B29FF" w14:paraId="6AFAC5B2" w14:textId="77777777" w:rsidTr="005C7A67">
        <w:tc>
          <w:tcPr>
            <w:tcW w:w="2416" w:type="dxa"/>
            <w:tcBorders>
              <w:top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1761AB02" w14:textId="77777777" w:rsidR="00195645" w:rsidRPr="00F2320F" w:rsidRDefault="00195645" w:rsidP="003B29FF">
            <w:pPr>
              <w:jc w:val="left"/>
              <w:rPr>
                <w:u w:val="single"/>
              </w:rPr>
            </w:pPr>
            <w:r w:rsidRPr="00F2320F">
              <w:rPr>
                <w:u w:val="single"/>
              </w:rPr>
              <w:t>Attributes</w:t>
            </w:r>
          </w:p>
        </w:tc>
        <w:tc>
          <w:tcPr>
            <w:tcW w:w="6934" w:type="dxa"/>
            <w:tcBorders>
              <w:top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18EA2E31" w14:textId="77777777" w:rsidR="00195645" w:rsidRPr="00F2320F" w:rsidRDefault="00195645" w:rsidP="003B29FF">
            <w:pPr>
              <w:jc w:val="left"/>
              <w:rPr>
                <w:u w:val="single"/>
              </w:rPr>
            </w:pPr>
            <w:r w:rsidRPr="00F2320F">
              <w:rPr>
                <w:u w:val="single"/>
              </w:rPr>
              <w:t>Areas to Measure</w:t>
            </w:r>
          </w:p>
        </w:tc>
      </w:tr>
      <w:tr w:rsidR="00940CDC" w:rsidRPr="003B29FF" w14:paraId="3830D5D2" w14:textId="77777777" w:rsidTr="00EE61D4">
        <w:tc>
          <w:tcPr>
            <w:tcW w:w="2416" w:type="dxa"/>
            <w:tcBorders>
              <w:top w:val="single" w:sz="4" w:space="0" w:color="auto"/>
            </w:tcBorders>
            <w:tcMar>
              <w:top w:w="29" w:type="dxa"/>
              <w:left w:w="115" w:type="dxa"/>
              <w:bottom w:w="29" w:type="dxa"/>
              <w:right w:w="115" w:type="dxa"/>
            </w:tcMar>
          </w:tcPr>
          <w:p w14:paraId="317F2AD6" w14:textId="77777777" w:rsidR="00940CDC" w:rsidRPr="003B29FF" w:rsidRDefault="00940CDC" w:rsidP="003B29FF">
            <w:pPr>
              <w:jc w:val="left"/>
            </w:pPr>
            <w:r w:rsidRPr="003B29FF">
              <w:t>Design Control</w:t>
            </w:r>
          </w:p>
        </w:tc>
        <w:tc>
          <w:tcPr>
            <w:tcW w:w="6934" w:type="dxa"/>
            <w:tcBorders>
              <w:top w:val="single" w:sz="4" w:space="0" w:color="auto"/>
            </w:tcBorders>
            <w:tcMar>
              <w:top w:w="29" w:type="dxa"/>
              <w:left w:w="115" w:type="dxa"/>
              <w:bottom w:w="29" w:type="dxa"/>
              <w:right w:w="115" w:type="dxa"/>
            </w:tcMar>
          </w:tcPr>
          <w:p w14:paraId="769B203E" w14:textId="77777777" w:rsidR="00940CDC" w:rsidRPr="003B29FF" w:rsidRDefault="00940CDC" w:rsidP="003B29FF">
            <w:pPr>
              <w:jc w:val="left"/>
            </w:pPr>
            <w:r w:rsidRPr="003B29FF">
              <w:t>Initial Design and Plant Modifications</w:t>
            </w:r>
          </w:p>
        </w:tc>
      </w:tr>
      <w:tr w:rsidR="00940CDC" w:rsidRPr="003B29FF" w14:paraId="3DA5B8A9" w14:textId="77777777" w:rsidTr="00BB5F61">
        <w:tc>
          <w:tcPr>
            <w:tcW w:w="2416" w:type="dxa"/>
            <w:tcMar>
              <w:top w:w="29" w:type="dxa"/>
              <w:left w:w="115" w:type="dxa"/>
              <w:bottom w:w="29" w:type="dxa"/>
              <w:right w:w="115" w:type="dxa"/>
            </w:tcMar>
          </w:tcPr>
          <w:p w14:paraId="4487B753" w14:textId="77777777" w:rsidR="00940CDC" w:rsidRPr="003B29FF" w:rsidRDefault="00940CDC" w:rsidP="003B29FF">
            <w:pPr>
              <w:jc w:val="left"/>
            </w:pPr>
            <w:r w:rsidRPr="003B29FF">
              <w:t>Protection Against External Factors</w:t>
            </w:r>
          </w:p>
        </w:tc>
        <w:tc>
          <w:tcPr>
            <w:tcW w:w="6934" w:type="dxa"/>
            <w:tcMar>
              <w:top w:w="29" w:type="dxa"/>
              <w:left w:w="115" w:type="dxa"/>
              <w:bottom w:w="29" w:type="dxa"/>
              <w:right w:w="115" w:type="dxa"/>
            </w:tcMar>
          </w:tcPr>
          <w:p w14:paraId="2590C36B" w14:textId="77777777" w:rsidR="00940CDC" w:rsidRPr="003B29FF" w:rsidRDefault="00940CDC" w:rsidP="003B29FF">
            <w:pPr>
              <w:jc w:val="left"/>
            </w:pPr>
            <w:r w:rsidRPr="003B29FF">
              <w:t>Flood Hazard, Fire, Loss of Heat Sink, Toxic Hazard, Seismic, Weather</w:t>
            </w:r>
          </w:p>
        </w:tc>
      </w:tr>
      <w:tr w:rsidR="00940CDC" w:rsidRPr="003B29FF" w14:paraId="6E55A950" w14:textId="77777777" w:rsidTr="00BB5F61">
        <w:tc>
          <w:tcPr>
            <w:tcW w:w="2416" w:type="dxa"/>
            <w:tcMar>
              <w:top w:w="29" w:type="dxa"/>
              <w:left w:w="115" w:type="dxa"/>
              <w:bottom w:w="29" w:type="dxa"/>
              <w:right w:w="115" w:type="dxa"/>
            </w:tcMar>
          </w:tcPr>
          <w:p w14:paraId="19AA0E9A" w14:textId="77777777" w:rsidR="00940CDC" w:rsidRPr="003B29FF" w:rsidRDefault="00940CDC" w:rsidP="003B29FF">
            <w:pPr>
              <w:jc w:val="left"/>
            </w:pPr>
            <w:r w:rsidRPr="003B29FF">
              <w:t>Configuration Control</w:t>
            </w:r>
          </w:p>
        </w:tc>
        <w:tc>
          <w:tcPr>
            <w:tcW w:w="6934" w:type="dxa"/>
            <w:tcMar>
              <w:top w:w="29" w:type="dxa"/>
              <w:left w:w="115" w:type="dxa"/>
              <w:bottom w:w="29" w:type="dxa"/>
              <w:right w:w="115" w:type="dxa"/>
            </w:tcMar>
          </w:tcPr>
          <w:p w14:paraId="2BFEF04E" w14:textId="77777777" w:rsidR="00940CDC" w:rsidRPr="003B29FF" w:rsidRDefault="00940CDC" w:rsidP="003B29FF">
            <w:pPr>
              <w:jc w:val="left"/>
            </w:pPr>
            <w:r w:rsidRPr="003B29FF">
              <w:t>Shutdown Equipment Lineup, Operating Equipment Lineup</w:t>
            </w:r>
          </w:p>
        </w:tc>
      </w:tr>
      <w:tr w:rsidR="00940CDC" w:rsidRPr="003B29FF" w14:paraId="205468BB" w14:textId="77777777" w:rsidTr="00BB5F61">
        <w:tc>
          <w:tcPr>
            <w:tcW w:w="2416" w:type="dxa"/>
            <w:tcMar>
              <w:top w:w="29" w:type="dxa"/>
              <w:left w:w="115" w:type="dxa"/>
              <w:bottom w:w="29" w:type="dxa"/>
              <w:right w:w="115" w:type="dxa"/>
            </w:tcMar>
          </w:tcPr>
          <w:p w14:paraId="674D5F1E" w14:textId="77777777" w:rsidR="00940CDC" w:rsidRPr="003B29FF" w:rsidRDefault="00940CDC" w:rsidP="003B29FF">
            <w:pPr>
              <w:jc w:val="left"/>
            </w:pPr>
            <w:r w:rsidRPr="003B29FF">
              <w:t>Equipment Performance</w:t>
            </w:r>
          </w:p>
        </w:tc>
        <w:tc>
          <w:tcPr>
            <w:tcW w:w="6934" w:type="dxa"/>
            <w:tcMar>
              <w:top w:w="29" w:type="dxa"/>
              <w:left w:w="115" w:type="dxa"/>
              <w:bottom w:w="29" w:type="dxa"/>
              <w:right w:w="115" w:type="dxa"/>
            </w:tcMar>
          </w:tcPr>
          <w:p w14:paraId="1E46E1E2" w14:textId="77777777" w:rsidR="00940CDC" w:rsidRPr="003B29FF" w:rsidRDefault="00940CDC" w:rsidP="003B29FF">
            <w:pPr>
              <w:jc w:val="left"/>
            </w:pPr>
            <w:r w:rsidRPr="003B29FF">
              <w:t>Availability, Reliability</w:t>
            </w:r>
          </w:p>
        </w:tc>
      </w:tr>
      <w:tr w:rsidR="00940CDC" w:rsidRPr="003B29FF" w14:paraId="083BBB43" w14:textId="77777777" w:rsidTr="00BB5F61">
        <w:tc>
          <w:tcPr>
            <w:tcW w:w="2416" w:type="dxa"/>
            <w:tcMar>
              <w:top w:w="29" w:type="dxa"/>
              <w:left w:w="115" w:type="dxa"/>
              <w:bottom w:w="29" w:type="dxa"/>
              <w:right w:w="115" w:type="dxa"/>
            </w:tcMar>
          </w:tcPr>
          <w:p w14:paraId="6142884D" w14:textId="77777777" w:rsidR="00940CDC" w:rsidRPr="003B29FF" w:rsidRDefault="00940CDC" w:rsidP="003B29FF">
            <w:pPr>
              <w:jc w:val="left"/>
            </w:pPr>
            <w:r w:rsidRPr="003B29FF">
              <w:t>Procedure Quality</w:t>
            </w:r>
          </w:p>
        </w:tc>
        <w:tc>
          <w:tcPr>
            <w:tcW w:w="6934" w:type="dxa"/>
            <w:tcMar>
              <w:top w:w="29" w:type="dxa"/>
              <w:left w:w="115" w:type="dxa"/>
              <w:bottom w:w="29" w:type="dxa"/>
              <w:right w:w="115" w:type="dxa"/>
            </w:tcMar>
          </w:tcPr>
          <w:p w14:paraId="5073DEEB" w14:textId="77777777" w:rsidR="00940CDC" w:rsidRPr="003B29FF" w:rsidRDefault="001213EE" w:rsidP="003B29FF">
            <w:pPr>
              <w:jc w:val="left"/>
            </w:pPr>
            <w:r w:rsidRPr="003B29FF">
              <w:t>Operating (Post-e</w:t>
            </w:r>
            <w:r w:rsidR="00940CDC" w:rsidRPr="003B29FF">
              <w:t>vent) Procedures (AOPs, SOPs, EOPs)</w:t>
            </w:r>
            <w:r w:rsidRPr="003B29FF">
              <w:t>,</w:t>
            </w:r>
            <w:r w:rsidR="00940CDC" w:rsidRPr="003B29FF">
              <w:t xml:space="preserve"> Maintenance and Testing (Pre-event) Procedures</w:t>
            </w:r>
          </w:p>
        </w:tc>
      </w:tr>
      <w:tr w:rsidR="00940CDC" w:rsidRPr="003B29FF" w14:paraId="6214EAAD" w14:textId="77777777" w:rsidTr="00BB5F61">
        <w:tc>
          <w:tcPr>
            <w:tcW w:w="2416" w:type="dxa"/>
            <w:tcMar>
              <w:top w:w="29" w:type="dxa"/>
              <w:left w:w="115" w:type="dxa"/>
              <w:bottom w:w="29" w:type="dxa"/>
              <w:right w:w="115" w:type="dxa"/>
            </w:tcMar>
          </w:tcPr>
          <w:p w14:paraId="768B9D4D" w14:textId="77777777" w:rsidR="00940CDC" w:rsidRPr="003B29FF" w:rsidRDefault="00940CDC" w:rsidP="003B29FF">
            <w:pPr>
              <w:jc w:val="left"/>
            </w:pPr>
            <w:r w:rsidRPr="003B29FF">
              <w:t>Human Performance</w:t>
            </w:r>
          </w:p>
        </w:tc>
        <w:tc>
          <w:tcPr>
            <w:tcW w:w="6934" w:type="dxa"/>
            <w:tcMar>
              <w:top w:w="29" w:type="dxa"/>
              <w:left w:w="115" w:type="dxa"/>
              <w:bottom w:w="29" w:type="dxa"/>
              <w:right w:w="115" w:type="dxa"/>
            </w:tcMar>
          </w:tcPr>
          <w:p w14:paraId="651E9A5E" w14:textId="77777777" w:rsidR="00940CDC" w:rsidRPr="003B29FF" w:rsidRDefault="00940CDC" w:rsidP="003B29FF">
            <w:pPr>
              <w:jc w:val="left"/>
            </w:pPr>
            <w:r w:rsidRPr="003B29FF">
              <w:t>Human Error (Post</w:t>
            </w:r>
            <w:r w:rsidR="001213EE" w:rsidRPr="003B29FF">
              <w:t>-event</w:t>
            </w:r>
            <w:r w:rsidRPr="003B29FF">
              <w:t>), Human Error (Pre-event)</w:t>
            </w:r>
          </w:p>
        </w:tc>
      </w:tr>
    </w:tbl>
    <w:p w14:paraId="577BE994" w14:textId="77777777" w:rsidR="00195645" w:rsidRPr="003B29FF" w:rsidRDefault="00195645" w:rsidP="00002F01">
      <w:pPr>
        <w:pStyle w:val="BodyText"/>
      </w:pPr>
    </w:p>
    <w:tbl>
      <w:tblPr>
        <w:tblStyle w:val="TableGrid"/>
        <w:tblW w:w="0" w:type="auto"/>
        <w:tblLook w:val="04A0" w:firstRow="1" w:lastRow="0" w:firstColumn="1" w:lastColumn="0" w:noHBand="0" w:noVBand="1"/>
      </w:tblPr>
      <w:tblGrid>
        <w:gridCol w:w="2412"/>
        <w:gridCol w:w="6938"/>
      </w:tblGrid>
      <w:tr w:rsidR="00195645" w:rsidRPr="003B29FF" w14:paraId="114F300E" w14:textId="77777777" w:rsidTr="003E1527">
        <w:trPr>
          <w:tblHeader/>
        </w:trPr>
        <w:tc>
          <w:tcPr>
            <w:tcW w:w="2448" w:type="dxa"/>
            <w:shd w:val="clear" w:color="auto" w:fill="262626" w:themeFill="text1" w:themeFillTint="D9"/>
            <w:tcMar>
              <w:top w:w="29" w:type="dxa"/>
              <w:left w:w="115" w:type="dxa"/>
              <w:bottom w:w="29" w:type="dxa"/>
              <w:right w:w="115" w:type="dxa"/>
            </w:tcMar>
          </w:tcPr>
          <w:p w14:paraId="47BCC0D6" w14:textId="77777777" w:rsidR="00195645" w:rsidRPr="00F2320F" w:rsidRDefault="00195645" w:rsidP="003B29FF">
            <w:pPr>
              <w:keepNext/>
              <w:jc w:val="left"/>
              <w:rPr>
                <w:color w:val="FFFFFF" w:themeColor="background1"/>
                <w:u w:val="single"/>
              </w:rPr>
            </w:pPr>
            <w:r w:rsidRPr="00F2320F">
              <w:rPr>
                <w:color w:val="FFFFFF" w:themeColor="background1"/>
                <w:u w:val="single"/>
              </w:rPr>
              <w:t>Cornerstone</w:t>
            </w:r>
          </w:p>
        </w:tc>
        <w:tc>
          <w:tcPr>
            <w:tcW w:w="7128" w:type="dxa"/>
            <w:shd w:val="clear" w:color="auto" w:fill="262626" w:themeFill="text1" w:themeFillTint="D9"/>
            <w:tcMar>
              <w:top w:w="29" w:type="dxa"/>
              <w:left w:w="115" w:type="dxa"/>
              <w:bottom w:w="29" w:type="dxa"/>
              <w:right w:w="115" w:type="dxa"/>
            </w:tcMar>
          </w:tcPr>
          <w:p w14:paraId="2F3EA510" w14:textId="77777777" w:rsidR="00195645" w:rsidRPr="00F2320F" w:rsidRDefault="00195645" w:rsidP="003B29FF">
            <w:pPr>
              <w:keepNext/>
              <w:jc w:val="left"/>
              <w:rPr>
                <w:color w:val="FFFFFF" w:themeColor="background1"/>
                <w:u w:val="single"/>
              </w:rPr>
            </w:pPr>
            <w:r w:rsidRPr="00F2320F">
              <w:rPr>
                <w:color w:val="FFFFFF" w:themeColor="background1"/>
                <w:u w:val="single"/>
              </w:rPr>
              <w:t>REACTOR SAFETY – Barrier Integrity</w:t>
            </w:r>
          </w:p>
        </w:tc>
      </w:tr>
      <w:tr w:rsidR="00195645" w:rsidRPr="003B29FF" w14:paraId="79E77D15" w14:textId="77777777" w:rsidTr="005C7A67">
        <w:trPr>
          <w:tblHeader/>
        </w:trPr>
        <w:tc>
          <w:tcPr>
            <w:tcW w:w="2448" w:type="dxa"/>
            <w:tcBorders>
              <w:bottom w:val="single" w:sz="4" w:space="0" w:color="auto"/>
            </w:tcBorders>
            <w:shd w:val="clear" w:color="auto" w:fill="DDD9C3" w:themeFill="background2" w:themeFillShade="E6"/>
            <w:tcMar>
              <w:top w:w="29" w:type="dxa"/>
              <w:left w:w="115" w:type="dxa"/>
              <w:bottom w:w="29" w:type="dxa"/>
              <w:right w:w="115" w:type="dxa"/>
            </w:tcMar>
          </w:tcPr>
          <w:p w14:paraId="25F34960" w14:textId="77777777" w:rsidR="00195645" w:rsidRPr="0044453B" w:rsidRDefault="00195645" w:rsidP="003B29FF">
            <w:pPr>
              <w:jc w:val="left"/>
            </w:pPr>
            <w:r w:rsidRPr="0044453B">
              <w:t>Objective</w:t>
            </w:r>
          </w:p>
        </w:tc>
        <w:tc>
          <w:tcPr>
            <w:tcW w:w="7128" w:type="dxa"/>
            <w:tcBorders>
              <w:bottom w:val="single" w:sz="4" w:space="0" w:color="auto"/>
            </w:tcBorders>
            <w:shd w:val="clear" w:color="auto" w:fill="DDD9C3" w:themeFill="background2" w:themeFillShade="E6"/>
            <w:tcMar>
              <w:top w:w="29" w:type="dxa"/>
              <w:left w:w="115" w:type="dxa"/>
              <w:bottom w:w="29" w:type="dxa"/>
              <w:right w:w="115" w:type="dxa"/>
            </w:tcMar>
          </w:tcPr>
          <w:p w14:paraId="0152BBE0" w14:textId="77777777" w:rsidR="00243D20" w:rsidRPr="003B29FF" w:rsidRDefault="00243D20" w:rsidP="003B29FF">
            <w:pPr>
              <w:jc w:val="left"/>
            </w:pPr>
            <w:r w:rsidRPr="003B29FF">
              <w:t>To provide reasonable assurance that physical design barriers (fuel</w:t>
            </w:r>
          </w:p>
          <w:p w14:paraId="5DFE253D" w14:textId="77777777" w:rsidR="00195645" w:rsidRPr="003B29FF" w:rsidRDefault="00243D20" w:rsidP="003B29FF">
            <w:pPr>
              <w:jc w:val="left"/>
            </w:pPr>
            <w:r w:rsidRPr="003B29FF">
              <w:t>cladding, reactor coolant system, and containment) protect the public from radionuclide releases caused by accidents or events.</w:t>
            </w:r>
          </w:p>
        </w:tc>
      </w:tr>
      <w:tr w:rsidR="00195645" w:rsidRPr="003B29FF" w14:paraId="578D75DC" w14:textId="77777777" w:rsidTr="005C7A67">
        <w:tc>
          <w:tcPr>
            <w:tcW w:w="2448" w:type="dxa"/>
            <w:tcBorders>
              <w:top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40B697D3" w14:textId="77777777" w:rsidR="00195645" w:rsidRPr="00F2320F" w:rsidRDefault="00195645" w:rsidP="003B29FF">
            <w:pPr>
              <w:keepNext/>
              <w:jc w:val="left"/>
              <w:rPr>
                <w:u w:val="single"/>
              </w:rPr>
            </w:pPr>
            <w:r w:rsidRPr="00F2320F">
              <w:rPr>
                <w:u w:val="single"/>
              </w:rPr>
              <w:t>Attributes</w:t>
            </w:r>
          </w:p>
        </w:tc>
        <w:tc>
          <w:tcPr>
            <w:tcW w:w="7128" w:type="dxa"/>
            <w:tcBorders>
              <w:top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37EB439B" w14:textId="77777777" w:rsidR="00195645" w:rsidRPr="00F2320F" w:rsidRDefault="00195645" w:rsidP="003B29FF">
            <w:pPr>
              <w:keepNext/>
              <w:jc w:val="left"/>
              <w:rPr>
                <w:u w:val="single"/>
              </w:rPr>
            </w:pPr>
            <w:r w:rsidRPr="00F2320F">
              <w:rPr>
                <w:u w:val="single"/>
              </w:rPr>
              <w:t>Areas to Measure</w:t>
            </w:r>
            <w:r w:rsidR="002F7BC1" w:rsidRPr="00F2320F">
              <w:rPr>
                <w:u w:val="single"/>
              </w:rPr>
              <w:t xml:space="preserve"> (to Maintain Functionality of Fuel Cladding)</w:t>
            </w:r>
          </w:p>
        </w:tc>
      </w:tr>
      <w:tr w:rsidR="00195645" w:rsidRPr="003B29FF" w14:paraId="7798D056" w14:textId="77777777" w:rsidTr="00EE61D4">
        <w:tc>
          <w:tcPr>
            <w:tcW w:w="2448" w:type="dxa"/>
            <w:tcBorders>
              <w:top w:val="single" w:sz="4" w:space="0" w:color="auto"/>
            </w:tcBorders>
            <w:tcMar>
              <w:top w:w="29" w:type="dxa"/>
              <w:left w:w="115" w:type="dxa"/>
              <w:bottom w:w="29" w:type="dxa"/>
              <w:right w:w="115" w:type="dxa"/>
            </w:tcMar>
          </w:tcPr>
          <w:p w14:paraId="68EF6FFB" w14:textId="77777777" w:rsidR="00195645" w:rsidRPr="003B29FF" w:rsidRDefault="002F7BC1" w:rsidP="003B29FF">
            <w:pPr>
              <w:jc w:val="left"/>
            </w:pPr>
            <w:r w:rsidRPr="003B29FF">
              <w:t>Design Control</w:t>
            </w:r>
          </w:p>
        </w:tc>
        <w:tc>
          <w:tcPr>
            <w:tcW w:w="7128" w:type="dxa"/>
            <w:tcBorders>
              <w:top w:val="single" w:sz="4" w:space="0" w:color="auto"/>
            </w:tcBorders>
            <w:tcMar>
              <w:top w:w="29" w:type="dxa"/>
              <w:left w:w="115" w:type="dxa"/>
              <w:bottom w:w="29" w:type="dxa"/>
              <w:right w:w="115" w:type="dxa"/>
            </w:tcMar>
          </w:tcPr>
          <w:p w14:paraId="44A7E213" w14:textId="71A748BC" w:rsidR="00195645" w:rsidRPr="003B29FF" w:rsidRDefault="002F7BC1" w:rsidP="003B29FF">
            <w:pPr>
              <w:jc w:val="left"/>
            </w:pPr>
            <w:r w:rsidRPr="003B29FF">
              <w:t>Physics Testing</w:t>
            </w:r>
            <w:r w:rsidR="00F32093" w:rsidRPr="003B29FF">
              <w:t>,</w:t>
            </w:r>
            <w:r w:rsidRPr="003B29FF">
              <w:t xml:space="preserve"> Core Design Analysis (Thermal Limits, Core Operating Limit Report, Reload Analysis, 10 CFR</w:t>
            </w:r>
            <w:r w:rsidR="00822F7C">
              <w:t xml:space="preserve"> </w:t>
            </w:r>
            <w:r w:rsidRPr="003B29FF">
              <w:t>50.46)</w:t>
            </w:r>
          </w:p>
        </w:tc>
      </w:tr>
      <w:tr w:rsidR="00195645" w:rsidRPr="003B29FF" w14:paraId="530C74C9" w14:textId="77777777" w:rsidTr="003E1527">
        <w:tc>
          <w:tcPr>
            <w:tcW w:w="2448" w:type="dxa"/>
            <w:tcMar>
              <w:top w:w="29" w:type="dxa"/>
              <w:left w:w="115" w:type="dxa"/>
              <w:bottom w:w="29" w:type="dxa"/>
              <w:right w:w="115" w:type="dxa"/>
            </w:tcMar>
          </w:tcPr>
          <w:p w14:paraId="3C7D607D" w14:textId="77777777" w:rsidR="00195645" w:rsidRPr="003B29FF" w:rsidRDefault="002F7BC1" w:rsidP="003B29FF">
            <w:pPr>
              <w:jc w:val="left"/>
            </w:pPr>
            <w:r w:rsidRPr="003B29FF">
              <w:t>Configuration Control</w:t>
            </w:r>
          </w:p>
        </w:tc>
        <w:tc>
          <w:tcPr>
            <w:tcW w:w="7128" w:type="dxa"/>
            <w:tcMar>
              <w:top w:w="29" w:type="dxa"/>
              <w:left w:w="115" w:type="dxa"/>
              <w:bottom w:w="29" w:type="dxa"/>
              <w:right w:w="115" w:type="dxa"/>
            </w:tcMar>
          </w:tcPr>
          <w:p w14:paraId="30EB6EF5" w14:textId="77777777" w:rsidR="00195645" w:rsidRPr="003B29FF" w:rsidRDefault="002F7BC1" w:rsidP="003B29FF">
            <w:pPr>
              <w:jc w:val="left"/>
            </w:pPr>
            <w:r w:rsidRPr="003B29FF">
              <w:t>Reactivity Control (Control Rod Position, Reactor Manipulation, Reactor Control Systems)</w:t>
            </w:r>
            <w:r w:rsidR="00F32093" w:rsidRPr="003B29FF">
              <w:t>,</w:t>
            </w:r>
            <w:r w:rsidRPr="003B29FF">
              <w:t xml:space="preserve"> Primary Chemistry Control</w:t>
            </w:r>
            <w:r w:rsidR="00F32093" w:rsidRPr="003B29FF">
              <w:t>,</w:t>
            </w:r>
            <w:r w:rsidRPr="003B29FF">
              <w:t xml:space="preserve"> Core Configuration (Loading)</w:t>
            </w:r>
          </w:p>
        </w:tc>
      </w:tr>
      <w:tr w:rsidR="00195645" w:rsidRPr="003B29FF" w14:paraId="67F51CF3" w14:textId="77777777" w:rsidTr="003E1527">
        <w:tc>
          <w:tcPr>
            <w:tcW w:w="2448" w:type="dxa"/>
            <w:tcMar>
              <w:top w:w="29" w:type="dxa"/>
              <w:left w:w="115" w:type="dxa"/>
              <w:bottom w:w="29" w:type="dxa"/>
              <w:right w:w="115" w:type="dxa"/>
            </w:tcMar>
          </w:tcPr>
          <w:p w14:paraId="1FE91D4F" w14:textId="77777777" w:rsidR="00195645" w:rsidRPr="003B29FF" w:rsidRDefault="002F7BC1" w:rsidP="003B29FF">
            <w:pPr>
              <w:jc w:val="left"/>
            </w:pPr>
            <w:r w:rsidRPr="003B29FF">
              <w:t>Cladding Performance</w:t>
            </w:r>
          </w:p>
        </w:tc>
        <w:tc>
          <w:tcPr>
            <w:tcW w:w="7128" w:type="dxa"/>
            <w:tcMar>
              <w:top w:w="29" w:type="dxa"/>
              <w:left w:w="115" w:type="dxa"/>
              <w:bottom w:w="29" w:type="dxa"/>
              <w:right w:w="115" w:type="dxa"/>
            </w:tcMar>
          </w:tcPr>
          <w:p w14:paraId="4D1634D1" w14:textId="77777777" w:rsidR="00195645" w:rsidRPr="003B29FF" w:rsidRDefault="002F7BC1" w:rsidP="003B29FF">
            <w:pPr>
              <w:jc w:val="left"/>
            </w:pPr>
            <w:r w:rsidRPr="003B29FF">
              <w:t>Loose Parts (Common Cause Issues)</w:t>
            </w:r>
            <w:r w:rsidR="00F32093" w:rsidRPr="003B29FF">
              <w:t>,</w:t>
            </w:r>
            <w:r w:rsidRPr="003B29FF">
              <w:t xml:space="preserve"> RCS Activity Level</w:t>
            </w:r>
          </w:p>
        </w:tc>
      </w:tr>
      <w:tr w:rsidR="00195645" w:rsidRPr="003B29FF" w14:paraId="454ACE1D" w14:textId="77777777" w:rsidTr="003E1527">
        <w:tc>
          <w:tcPr>
            <w:tcW w:w="2448" w:type="dxa"/>
            <w:tcMar>
              <w:top w:w="29" w:type="dxa"/>
              <w:left w:w="115" w:type="dxa"/>
              <w:bottom w:w="29" w:type="dxa"/>
              <w:right w:w="115" w:type="dxa"/>
            </w:tcMar>
          </w:tcPr>
          <w:p w14:paraId="41648D1D" w14:textId="77777777" w:rsidR="00195645" w:rsidRPr="003B29FF" w:rsidRDefault="002F7BC1" w:rsidP="003B29FF">
            <w:pPr>
              <w:jc w:val="left"/>
            </w:pPr>
            <w:r w:rsidRPr="003B29FF">
              <w:lastRenderedPageBreak/>
              <w:t>Procedure Quality</w:t>
            </w:r>
          </w:p>
        </w:tc>
        <w:tc>
          <w:tcPr>
            <w:tcW w:w="7128" w:type="dxa"/>
            <w:tcMar>
              <w:top w:w="29" w:type="dxa"/>
              <w:left w:w="115" w:type="dxa"/>
              <w:bottom w:w="29" w:type="dxa"/>
              <w:right w:w="115" w:type="dxa"/>
            </w:tcMar>
          </w:tcPr>
          <w:p w14:paraId="49866E85" w14:textId="77777777" w:rsidR="00195645" w:rsidRPr="003B29FF" w:rsidRDefault="002F7BC1" w:rsidP="003B29FF">
            <w:pPr>
              <w:jc w:val="left"/>
            </w:pPr>
            <w:r w:rsidRPr="003B29FF">
              <w:t>Procedures which could impact cladding</w:t>
            </w:r>
          </w:p>
        </w:tc>
      </w:tr>
      <w:tr w:rsidR="00195645" w:rsidRPr="003B29FF" w14:paraId="6EA8ED91" w14:textId="77777777" w:rsidTr="003E1527">
        <w:tc>
          <w:tcPr>
            <w:tcW w:w="2448" w:type="dxa"/>
            <w:tcMar>
              <w:top w:w="29" w:type="dxa"/>
              <w:left w:w="115" w:type="dxa"/>
              <w:bottom w:w="29" w:type="dxa"/>
              <w:right w:w="115" w:type="dxa"/>
            </w:tcMar>
          </w:tcPr>
          <w:p w14:paraId="61D21AA8" w14:textId="77777777" w:rsidR="00195645" w:rsidRPr="003B29FF" w:rsidRDefault="002F7BC1" w:rsidP="003B29FF">
            <w:pPr>
              <w:jc w:val="left"/>
            </w:pPr>
            <w:r w:rsidRPr="003B29FF">
              <w:t>Human Performance</w:t>
            </w:r>
          </w:p>
        </w:tc>
        <w:tc>
          <w:tcPr>
            <w:tcW w:w="7128" w:type="dxa"/>
            <w:tcMar>
              <w:top w:w="29" w:type="dxa"/>
              <w:left w:w="115" w:type="dxa"/>
              <w:bottom w:w="29" w:type="dxa"/>
              <w:right w:w="115" w:type="dxa"/>
            </w:tcMar>
          </w:tcPr>
          <w:p w14:paraId="54557CFE" w14:textId="77777777" w:rsidR="00195645" w:rsidRPr="003B29FF" w:rsidRDefault="002F7BC1" w:rsidP="003B29FF">
            <w:pPr>
              <w:jc w:val="left"/>
            </w:pPr>
            <w:r w:rsidRPr="003B29FF">
              <w:t>Procedure Adherence (FME, Core Loading, Physics Testing, Vessel Assembly, Chemistry, Reactor Manipulation)</w:t>
            </w:r>
            <w:r w:rsidR="00F32093" w:rsidRPr="003B29FF">
              <w:t>,</w:t>
            </w:r>
            <w:r w:rsidRPr="003B29FF">
              <w:t xml:space="preserve"> FME Loose Parts, Common Cause Issues</w:t>
            </w:r>
          </w:p>
        </w:tc>
      </w:tr>
      <w:tr w:rsidR="002F7BC1" w:rsidRPr="003B29FF" w14:paraId="3DABFB0D" w14:textId="77777777" w:rsidTr="005C7A67">
        <w:tc>
          <w:tcPr>
            <w:tcW w:w="2448" w:type="dxa"/>
            <w:tcBorders>
              <w:top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61AED6F3" w14:textId="77777777" w:rsidR="002F7BC1" w:rsidRPr="00F2320F" w:rsidRDefault="002F7BC1" w:rsidP="003B29FF">
            <w:pPr>
              <w:keepNext/>
              <w:jc w:val="left"/>
              <w:rPr>
                <w:u w:val="single"/>
              </w:rPr>
            </w:pPr>
            <w:r w:rsidRPr="00F2320F">
              <w:rPr>
                <w:u w:val="single"/>
              </w:rPr>
              <w:t>Attributes</w:t>
            </w:r>
          </w:p>
        </w:tc>
        <w:tc>
          <w:tcPr>
            <w:tcW w:w="7128" w:type="dxa"/>
            <w:tcBorders>
              <w:top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0B790B1C" w14:textId="77777777" w:rsidR="002F7BC1" w:rsidRPr="00F2320F" w:rsidRDefault="002F7BC1" w:rsidP="003B29FF">
            <w:pPr>
              <w:keepNext/>
              <w:jc w:val="left"/>
              <w:rPr>
                <w:u w:val="single"/>
              </w:rPr>
            </w:pPr>
            <w:r w:rsidRPr="00F2320F">
              <w:rPr>
                <w:u w:val="single"/>
              </w:rPr>
              <w:t>Areas to Measure (to Maintain Functionality of RCS)</w:t>
            </w:r>
          </w:p>
        </w:tc>
      </w:tr>
      <w:tr w:rsidR="00195645" w:rsidRPr="003B29FF" w14:paraId="6C1E0F78" w14:textId="77777777" w:rsidTr="003E1527">
        <w:tc>
          <w:tcPr>
            <w:tcW w:w="2448" w:type="dxa"/>
            <w:tcMar>
              <w:top w:w="29" w:type="dxa"/>
              <w:left w:w="115" w:type="dxa"/>
              <w:bottom w:w="29" w:type="dxa"/>
              <w:right w:w="115" w:type="dxa"/>
            </w:tcMar>
          </w:tcPr>
          <w:p w14:paraId="09CAFF50" w14:textId="77777777" w:rsidR="00195645" w:rsidRPr="003B29FF" w:rsidRDefault="007D0D6B" w:rsidP="003B29FF">
            <w:pPr>
              <w:jc w:val="left"/>
            </w:pPr>
            <w:r w:rsidRPr="003B29FF">
              <w:t>Design Control</w:t>
            </w:r>
          </w:p>
        </w:tc>
        <w:tc>
          <w:tcPr>
            <w:tcW w:w="7128" w:type="dxa"/>
            <w:tcMar>
              <w:top w:w="29" w:type="dxa"/>
              <w:left w:w="115" w:type="dxa"/>
              <w:bottom w:w="29" w:type="dxa"/>
              <w:right w:w="115" w:type="dxa"/>
            </w:tcMar>
          </w:tcPr>
          <w:p w14:paraId="4BB14E85" w14:textId="77777777" w:rsidR="00195645" w:rsidRPr="003B29FF" w:rsidRDefault="007D0D6B" w:rsidP="003B29FF">
            <w:pPr>
              <w:jc w:val="left"/>
            </w:pPr>
            <w:r w:rsidRPr="003B29FF">
              <w:t>Plant Modifications</w:t>
            </w:r>
          </w:p>
        </w:tc>
      </w:tr>
      <w:tr w:rsidR="002F7BC1" w:rsidRPr="003B29FF" w14:paraId="2EE36A62" w14:textId="77777777" w:rsidTr="003E1527">
        <w:tc>
          <w:tcPr>
            <w:tcW w:w="2448" w:type="dxa"/>
            <w:tcMar>
              <w:top w:w="29" w:type="dxa"/>
              <w:left w:w="115" w:type="dxa"/>
              <w:bottom w:w="29" w:type="dxa"/>
              <w:right w:w="115" w:type="dxa"/>
            </w:tcMar>
          </w:tcPr>
          <w:p w14:paraId="58444F8D" w14:textId="77777777" w:rsidR="002F7BC1" w:rsidRPr="003B29FF" w:rsidRDefault="007D0D6B" w:rsidP="003B29FF">
            <w:pPr>
              <w:jc w:val="left"/>
            </w:pPr>
            <w:r w:rsidRPr="003B29FF">
              <w:t>Configuration Control</w:t>
            </w:r>
          </w:p>
        </w:tc>
        <w:tc>
          <w:tcPr>
            <w:tcW w:w="7128" w:type="dxa"/>
            <w:tcMar>
              <w:top w:w="29" w:type="dxa"/>
              <w:left w:w="115" w:type="dxa"/>
              <w:bottom w:w="29" w:type="dxa"/>
              <w:right w:w="115" w:type="dxa"/>
            </w:tcMar>
          </w:tcPr>
          <w:p w14:paraId="4FACAFDC" w14:textId="77777777" w:rsidR="002F7BC1" w:rsidRPr="003B29FF" w:rsidRDefault="007D0D6B" w:rsidP="003B29FF">
            <w:pPr>
              <w:jc w:val="left"/>
            </w:pPr>
            <w:r w:rsidRPr="003B29FF">
              <w:t>System Alignment</w:t>
            </w:r>
            <w:r w:rsidR="00F32093" w:rsidRPr="003B29FF">
              <w:t>,</w:t>
            </w:r>
            <w:r w:rsidRPr="003B29FF">
              <w:t xml:space="preserve"> Primary/Secondary Chemistry</w:t>
            </w:r>
          </w:p>
        </w:tc>
      </w:tr>
      <w:tr w:rsidR="002F7BC1" w:rsidRPr="003B29FF" w14:paraId="0F6B0A9F" w14:textId="77777777" w:rsidTr="003E1527">
        <w:tc>
          <w:tcPr>
            <w:tcW w:w="2448" w:type="dxa"/>
            <w:tcMar>
              <w:top w:w="29" w:type="dxa"/>
              <w:left w:w="115" w:type="dxa"/>
              <w:bottom w:w="29" w:type="dxa"/>
              <w:right w:w="115" w:type="dxa"/>
            </w:tcMar>
          </w:tcPr>
          <w:p w14:paraId="6574F4CF" w14:textId="77777777" w:rsidR="002F7BC1" w:rsidRPr="003B29FF" w:rsidRDefault="007D0D6B" w:rsidP="003B29FF">
            <w:pPr>
              <w:jc w:val="left"/>
            </w:pPr>
            <w:r w:rsidRPr="003B29FF">
              <w:t>RCS Equipment and Barrier Performance</w:t>
            </w:r>
          </w:p>
        </w:tc>
        <w:tc>
          <w:tcPr>
            <w:tcW w:w="7128" w:type="dxa"/>
            <w:tcMar>
              <w:top w:w="29" w:type="dxa"/>
              <w:left w:w="115" w:type="dxa"/>
              <w:bottom w:w="29" w:type="dxa"/>
              <w:right w:w="115" w:type="dxa"/>
            </w:tcMar>
          </w:tcPr>
          <w:p w14:paraId="52E0A6C7" w14:textId="77777777" w:rsidR="002F7BC1" w:rsidRPr="003B29FF" w:rsidRDefault="007D0D6B" w:rsidP="003B29FF">
            <w:pPr>
              <w:jc w:val="left"/>
            </w:pPr>
            <w:r w:rsidRPr="003B29FF">
              <w:t>RCS Leakage</w:t>
            </w:r>
            <w:r w:rsidR="00F32093" w:rsidRPr="003B29FF">
              <w:t>,</w:t>
            </w:r>
            <w:r w:rsidRPr="003B29FF">
              <w:t xml:space="preserve"> Active Components of Boundary (Valves, Seals)</w:t>
            </w:r>
            <w:r w:rsidR="00F32093" w:rsidRPr="003B29FF">
              <w:t>,</w:t>
            </w:r>
            <w:r w:rsidRPr="003B29FF">
              <w:t xml:space="preserve"> ISI Results</w:t>
            </w:r>
          </w:p>
        </w:tc>
      </w:tr>
      <w:tr w:rsidR="002F7BC1" w:rsidRPr="003B29FF" w14:paraId="4E499ADF" w14:textId="77777777" w:rsidTr="003E1527">
        <w:tc>
          <w:tcPr>
            <w:tcW w:w="2448" w:type="dxa"/>
            <w:tcMar>
              <w:top w:w="29" w:type="dxa"/>
              <w:left w:w="115" w:type="dxa"/>
              <w:bottom w:w="29" w:type="dxa"/>
              <w:right w:w="115" w:type="dxa"/>
            </w:tcMar>
          </w:tcPr>
          <w:p w14:paraId="18831F93" w14:textId="77777777" w:rsidR="002F7BC1" w:rsidRPr="003B29FF" w:rsidRDefault="007D0D6B" w:rsidP="003B29FF">
            <w:pPr>
              <w:jc w:val="left"/>
            </w:pPr>
            <w:r w:rsidRPr="003B29FF">
              <w:t>Procedure Quality</w:t>
            </w:r>
          </w:p>
        </w:tc>
        <w:tc>
          <w:tcPr>
            <w:tcW w:w="7128" w:type="dxa"/>
            <w:tcMar>
              <w:top w:w="29" w:type="dxa"/>
              <w:left w:w="115" w:type="dxa"/>
              <w:bottom w:w="29" w:type="dxa"/>
              <w:right w:w="115" w:type="dxa"/>
            </w:tcMar>
          </w:tcPr>
          <w:p w14:paraId="795F0B83" w14:textId="77777777" w:rsidR="002F7BC1" w:rsidRPr="003B29FF" w:rsidRDefault="00F32093" w:rsidP="003B29FF">
            <w:pPr>
              <w:jc w:val="left"/>
            </w:pPr>
            <w:r w:rsidRPr="003B29FF">
              <w:t>Routine OPS/Maintenance P</w:t>
            </w:r>
            <w:r w:rsidR="007D0D6B" w:rsidRPr="003B29FF">
              <w:t>rocedures</w:t>
            </w:r>
            <w:r w:rsidRPr="003B29FF">
              <w:t>,</w:t>
            </w:r>
            <w:r w:rsidR="007D0D6B" w:rsidRPr="003B29FF">
              <w:t xml:space="preserve"> EOPs and related Off-Normal Procedures invoked by EOPs</w:t>
            </w:r>
          </w:p>
        </w:tc>
      </w:tr>
      <w:tr w:rsidR="002F7BC1" w:rsidRPr="003B29FF" w14:paraId="6A0037B2" w14:textId="77777777" w:rsidTr="003E1527">
        <w:tc>
          <w:tcPr>
            <w:tcW w:w="2448" w:type="dxa"/>
            <w:tcMar>
              <w:top w:w="29" w:type="dxa"/>
              <w:left w:w="115" w:type="dxa"/>
              <w:bottom w:w="29" w:type="dxa"/>
              <w:right w:w="115" w:type="dxa"/>
            </w:tcMar>
          </w:tcPr>
          <w:p w14:paraId="78C747A2" w14:textId="77777777" w:rsidR="002F7BC1" w:rsidRPr="003B29FF" w:rsidRDefault="007D0D6B" w:rsidP="003B29FF">
            <w:pPr>
              <w:jc w:val="left"/>
            </w:pPr>
            <w:r w:rsidRPr="003B29FF">
              <w:t>Human Performance</w:t>
            </w:r>
          </w:p>
        </w:tc>
        <w:tc>
          <w:tcPr>
            <w:tcW w:w="7128" w:type="dxa"/>
            <w:tcMar>
              <w:top w:w="29" w:type="dxa"/>
              <w:left w:w="115" w:type="dxa"/>
              <w:bottom w:w="29" w:type="dxa"/>
              <w:right w:w="115" w:type="dxa"/>
            </w:tcMar>
          </w:tcPr>
          <w:p w14:paraId="4373F73B" w14:textId="77777777" w:rsidR="002F7BC1" w:rsidRDefault="007D0D6B" w:rsidP="003B29FF">
            <w:pPr>
              <w:jc w:val="left"/>
            </w:pPr>
            <w:r w:rsidRPr="003B29FF">
              <w:t>Routine OPS/Maintenance Performance</w:t>
            </w:r>
            <w:r w:rsidR="00F32093" w:rsidRPr="003B29FF">
              <w:t>,</w:t>
            </w:r>
            <w:r w:rsidRPr="003B29FF">
              <w:t xml:space="preserve"> Post Accident or Event Performance</w:t>
            </w:r>
          </w:p>
          <w:p w14:paraId="1013FDE7" w14:textId="7009CFC0" w:rsidR="004D2618" w:rsidRPr="003B29FF" w:rsidRDefault="004D2618" w:rsidP="003B29FF">
            <w:pPr>
              <w:jc w:val="left"/>
            </w:pPr>
          </w:p>
        </w:tc>
      </w:tr>
      <w:tr w:rsidR="007D0D6B" w:rsidRPr="00F2320F" w14:paraId="7C510045" w14:textId="77777777" w:rsidTr="005C7A67">
        <w:tc>
          <w:tcPr>
            <w:tcW w:w="2448" w:type="dxa"/>
            <w:tcBorders>
              <w:top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25658B05" w14:textId="77777777" w:rsidR="007D0D6B" w:rsidRPr="0044453B" w:rsidRDefault="007D0D6B" w:rsidP="003B29FF">
            <w:pPr>
              <w:keepNext/>
              <w:jc w:val="left"/>
            </w:pPr>
            <w:r w:rsidRPr="0044453B">
              <w:t>Attributes</w:t>
            </w:r>
          </w:p>
        </w:tc>
        <w:tc>
          <w:tcPr>
            <w:tcW w:w="7128" w:type="dxa"/>
            <w:tcBorders>
              <w:top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4393131C" w14:textId="77777777" w:rsidR="007D0D6B" w:rsidRPr="0044453B" w:rsidRDefault="007D0D6B" w:rsidP="003B29FF">
            <w:pPr>
              <w:keepNext/>
              <w:jc w:val="left"/>
            </w:pPr>
            <w:r w:rsidRPr="0044453B">
              <w:t>Areas to Measure (to Maintain Functionality of Containment)</w:t>
            </w:r>
          </w:p>
        </w:tc>
      </w:tr>
      <w:tr w:rsidR="002F7BC1" w:rsidRPr="003B29FF" w14:paraId="38DBA66B" w14:textId="77777777" w:rsidTr="003E1527">
        <w:tc>
          <w:tcPr>
            <w:tcW w:w="2448" w:type="dxa"/>
            <w:tcMar>
              <w:top w:w="29" w:type="dxa"/>
              <w:left w:w="115" w:type="dxa"/>
              <w:bottom w:w="29" w:type="dxa"/>
              <w:right w:w="115" w:type="dxa"/>
            </w:tcMar>
          </w:tcPr>
          <w:p w14:paraId="4A8454DF" w14:textId="77777777" w:rsidR="002F7BC1" w:rsidRPr="003B29FF" w:rsidRDefault="007D0D6B" w:rsidP="003B29FF">
            <w:pPr>
              <w:jc w:val="left"/>
            </w:pPr>
            <w:r w:rsidRPr="003B29FF">
              <w:t>Design Control</w:t>
            </w:r>
          </w:p>
        </w:tc>
        <w:tc>
          <w:tcPr>
            <w:tcW w:w="7128" w:type="dxa"/>
            <w:tcMar>
              <w:top w:w="29" w:type="dxa"/>
              <w:left w:w="115" w:type="dxa"/>
              <w:bottom w:w="29" w:type="dxa"/>
              <w:right w:w="115" w:type="dxa"/>
            </w:tcMar>
          </w:tcPr>
          <w:p w14:paraId="51B8C7F3" w14:textId="77777777" w:rsidR="002F7BC1" w:rsidRPr="003B29FF" w:rsidRDefault="007D0D6B" w:rsidP="003B29FF">
            <w:pPr>
              <w:jc w:val="left"/>
            </w:pPr>
            <w:r w:rsidRPr="003B29FF">
              <w:t>Plant Modifications</w:t>
            </w:r>
            <w:r w:rsidR="00F32093" w:rsidRPr="003B29FF">
              <w:t>,</w:t>
            </w:r>
            <w:r w:rsidRPr="003B29FF">
              <w:t xml:space="preserve"> Structural Integrity</w:t>
            </w:r>
            <w:r w:rsidR="00F32093" w:rsidRPr="003B29FF">
              <w:t>,</w:t>
            </w:r>
            <w:r w:rsidRPr="003B29FF">
              <w:t xml:space="preserve"> Operational Capability</w:t>
            </w:r>
          </w:p>
        </w:tc>
      </w:tr>
      <w:tr w:rsidR="002F7BC1" w:rsidRPr="003B29FF" w14:paraId="59B5E63F" w14:textId="77777777" w:rsidTr="003E1527">
        <w:tc>
          <w:tcPr>
            <w:tcW w:w="2448" w:type="dxa"/>
            <w:tcMar>
              <w:top w:w="29" w:type="dxa"/>
              <w:left w:w="115" w:type="dxa"/>
              <w:bottom w:w="29" w:type="dxa"/>
              <w:right w:w="115" w:type="dxa"/>
            </w:tcMar>
          </w:tcPr>
          <w:p w14:paraId="5D8C3B59" w14:textId="77777777" w:rsidR="002F7BC1" w:rsidRPr="003B29FF" w:rsidRDefault="007D0D6B" w:rsidP="003B29FF">
            <w:pPr>
              <w:jc w:val="left"/>
            </w:pPr>
            <w:r w:rsidRPr="003B29FF">
              <w:t>Configuration Control</w:t>
            </w:r>
          </w:p>
        </w:tc>
        <w:tc>
          <w:tcPr>
            <w:tcW w:w="7128" w:type="dxa"/>
            <w:tcMar>
              <w:top w:w="29" w:type="dxa"/>
              <w:left w:w="115" w:type="dxa"/>
              <w:bottom w:w="29" w:type="dxa"/>
              <w:right w:w="115" w:type="dxa"/>
            </w:tcMar>
          </w:tcPr>
          <w:p w14:paraId="67CDB56C" w14:textId="77777777" w:rsidR="002F7BC1" w:rsidRPr="003B29FF" w:rsidRDefault="007D0D6B" w:rsidP="003B29FF">
            <w:pPr>
              <w:jc w:val="left"/>
            </w:pPr>
            <w:r w:rsidRPr="003B29FF">
              <w:t>Containment Boundary Preserved</w:t>
            </w:r>
            <w:r w:rsidR="00F32093" w:rsidRPr="003B29FF">
              <w:t>,</w:t>
            </w:r>
            <w:r w:rsidRPr="003B29FF">
              <w:t xml:space="preserve"> Containment Design Parameters Maintained</w:t>
            </w:r>
          </w:p>
        </w:tc>
      </w:tr>
      <w:tr w:rsidR="007D0D6B" w:rsidRPr="003B29FF" w14:paraId="6657D236" w14:textId="77777777" w:rsidTr="003E1527">
        <w:tc>
          <w:tcPr>
            <w:tcW w:w="2448" w:type="dxa"/>
            <w:tcMar>
              <w:top w:w="29" w:type="dxa"/>
              <w:left w:w="115" w:type="dxa"/>
              <w:bottom w:w="29" w:type="dxa"/>
              <w:right w:w="115" w:type="dxa"/>
            </w:tcMar>
          </w:tcPr>
          <w:p w14:paraId="324EDBF3" w14:textId="77777777" w:rsidR="007D0D6B" w:rsidRPr="003B29FF" w:rsidRDefault="007D0D6B" w:rsidP="003B29FF">
            <w:pPr>
              <w:jc w:val="left"/>
            </w:pPr>
            <w:r w:rsidRPr="003B29FF">
              <w:t>SSC and Barrier Performance</w:t>
            </w:r>
          </w:p>
        </w:tc>
        <w:tc>
          <w:tcPr>
            <w:tcW w:w="7128" w:type="dxa"/>
            <w:tcMar>
              <w:top w:w="29" w:type="dxa"/>
              <w:left w:w="115" w:type="dxa"/>
              <w:bottom w:w="29" w:type="dxa"/>
              <w:right w:w="115" w:type="dxa"/>
            </w:tcMar>
          </w:tcPr>
          <w:p w14:paraId="1658C3AF" w14:textId="77777777" w:rsidR="007D0D6B" w:rsidRPr="003B29FF" w:rsidRDefault="007D0D6B" w:rsidP="003B29FF">
            <w:pPr>
              <w:jc w:val="left"/>
            </w:pPr>
            <w:r w:rsidRPr="003B29FF">
              <w:t>S/G Tube Integrity, ISLOCA Prevention</w:t>
            </w:r>
            <w:r w:rsidR="00F32093" w:rsidRPr="003B29FF">
              <w:t xml:space="preserve">, </w:t>
            </w:r>
            <w:r w:rsidRPr="003B29FF">
              <w:t>Containme</w:t>
            </w:r>
            <w:r w:rsidR="00F32093" w:rsidRPr="003B29FF">
              <w:t>nt Isolation, SSC Reliability</w:t>
            </w:r>
            <w:r w:rsidRPr="003B29FF">
              <w:t>/Availability, Risk Important Support Systems Function</w:t>
            </w:r>
          </w:p>
        </w:tc>
      </w:tr>
      <w:tr w:rsidR="007D0D6B" w:rsidRPr="003B29FF" w14:paraId="091C6E2E" w14:textId="77777777" w:rsidTr="003E1527">
        <w:tc>
          <w:tcPr>
            <w:tcW w:w="2448" w:type="dxa"/>
            <w:tcMar>
              <w:top w:w="29" w:type="dxa"/>
              <w:left w:w="115" w:type="dxa"/>
              <w:bottom w:w="29" w:type="dxa"/>
              <w:right w:w="115" w:type="dxa"/>
            </w:tcMar>
          </w:tcPr>
          <w:p w14:paraId="52283FF3" w14:textId="77777777" w:rsidR="007D0D6B" w:rsidRPr="003B29FF" w:rsidRDefault="007D0D6B" w:rsidP="003B29FF">
            <w:pPr>
              <w:jc w:val="left"/>
            </w:pPr>
            <w:r w:rsidRPr="003B29FF">
              <w:t>Procedure Quality</w:t>
            </w:r>
          </w:p>
        </w:tc>
        <w:tc>
          <w:tcPr>
            <w:tcW w:w="7128" w:type="dxa"/>
            <w:tcMar>
              <w:top w:w="29" w:type="dxa"/>
              <w:left w:w="115" w:type="dxa"/>
              <w:bottom w:w="29" w:type="dxa"/>
              <w:right w:w="115" w:type="dxa"/>
            </w:tcMar>
          </w:tcPr>
          <w:p w14:paraId="6D2A416A" w14:textId="77777777" w:rsidR="007D0D6B" w:rsidRPr="003B29FF" w:rsidRDefault="007D0D6B" w:rsidP="003B29FF">
            <w:pPr>
              <w:jc w:val="left"/>
            </w:pPr>
            <w:r w:rsidRPr="003B29FF">
              <w:t>Emergency and Operating Procedures</w:t>
            </w:r>
            <w:r w:rsidR="00F32093" w:rsidRPr="003B29FF">
              <w:t>,</w:t>
            </w:r>
            <w:r w:rsidRPr="003B29FF">
              <w:t xml:space="preserve"> Risk Important Procedures (OPS, Maintenance, Surveillance)</w:t>
            </w:r>
          </w:p>
        </w:tc>
      </w:tr>
      <w:tr w:rsidR="007D0D6B" w:rsidRPr="003B29FF" w14:paraId="7D090498" w14:textId="77777777" w:rsidTr="003E1527">
        <w:tc>
          <w:tcPr>
            <w:tcW w:w="2448" w:type="dxa"/>
            <w:tcMar>
              <w:top w:w="29" w:type="dxa"/>
              <w:left w:w="115" w:type="dxa"/>
              <w:bottom w:w="29" w:type="dxa"/>
              <w:right w:w="115" w:type="dxa"/>
            </w:tcMar>
          </w:tcPr>
          <w:p w14:paraId="22BB9921" w14:textId="77777777" w:rsidR="007D0D6B" w:rsidRPr="003B29FF" w:rsidRDefault="007D0D6B" w:rsidP="003B29FF">
            <w:pPr>
              <w:jc w:val="left"/>
            </w:pPr>
            <w:r w:rsidRPr="003B29FF">
              <w:t>Human Performance</w:t>
            </w:r>
          </w:p>
        </w:tc>
        <w:tc>
          <w:tcPr>
            <w:tcW w:w="7128" w:type="dxa"/>
            <w:tcMar>
              <w:top w:w="29" w:type="dxa"/>
              <w:left w:w="115" w:type="dxa"/>
              <w:bottom w:w="29" w:type="dxa"/>
              <w:right w:w="115" w:type="dxa"/>
            </w:tcMar>
          </w:tcPr>
          <w:p w14:paraId="11EE463B" w14:textId="77777777" w:rsidR="007D0D6B" w:rsidRPr="003B29FF" w:rsidRDefault="007D0D6B" w:rsidP="003B29FF">
            <w:pPr>
              <w:jc w:val="left"/>
            </w:pPr>
            <w:r w:rsidRPr="003B29FF">
              <w:t>Post Accident or Event Performance</w:t>
            </w:r>
            <w:r w:rsidR="00F32093" w:rsidRPr="003B29FF">
              <w:t>,</w:t>
            </w:r>
            <w:r w:rsidRPr="003B29FF">
              <w:t xml:space="preserve"> Routine OPS/Maintenance Performance</w:t>
            </w:r>
          </w:p>
        </w:tc>
      </w:tr>
      <w:tr w:rsidR="007D0D6B" w:rsidRPr="003B29FF" w14:paraId="6061BF86" w14:textId="77777777" w:rsidTr="005C7A67">
        <w:tc>
          <w:tcPr>
            <w:tcW w:w="2448" w:type="dxa"/>
            <w:tcBorders>
              <w:top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5E024024" w14:textId="77777777" w:rsidR="007D0D6B" w:rsidRPr="0044453B" w:rsidRDefault="007D0D6B" w:rsidP="003B29FF">
            <w:pPr>
              <w:keepNext/>
              <w:jc w:val="left"/>
            </w:pPr>
            <w:r w:rsidRPr="0044453B">
              <w:t>Attributes</w:t>
            </w:r>
          </w:p>
        </w:tc>
        <w:tc>
          <w:tcPr>
            <w:tcW w:w="7128" w:type="dxa"/>
            <w:tcBorders>
              <w:top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176387E9" w14:textId="77777777" w:rsidR="007D0D6B" w:rsidRPr="0044453B" w:rsidRDefault="007D0D6B" w:rsidP="003B29FF">
            <w:pPr>
              <w:keepNext/>
              <w:jc w:val="left"/>
            </w:pPr>
            <w:r w:rsidRPr="0044453B">
              <w:t>Areas to Measure (to Maintain Radiological Barrier Functionality of Control Room and Auxiliary Building – PWR, and Standby Gas Trains – BWR only)</w:t>
            </w:r>
          </w:p>
        </w:tc>
      </w:tr>
      <w:tr w:rsidR="007D0D6B" w:rsidRPr="003B29FF" w14:paraId="36E46DD5" w14:textId="77777777" w:rsidTr="003E1527">
        <w:tc>
          <w:tcPr>
            <w:tcW w:w="2448" w:type="dxa"/>
            <w:tcMar>
              <w:top w:w="29" w:type="dxa"/>
              <w:left w:w="115" w:type="dxa"/>
              <w:bottom w:w="29" w:type="dxa"/>
              <w:right w:w="115" w:type="dxa"/>
            </w:tcMar>
          </w:tcPr>
          <w:p w14:paraId="20FD5544" w14:textId="77777777" w:rsidR="007D0D6B" w:rsidRPr="003B29FF" w:rsidRDefault="007D0D6B" w:rsidP="003B29FF">
            <w:pPr>
              <w:jc w:val="left"/>
            </w:pPr>
            <w:r w:rsidRPr="003B29FF">
              <w:t>Design Control</w:t>
            </w:r>
          </w:p>
        </w:tc>
        <w:tc>
          <w:tcPr>
            <w:tcW w:w="7128" w:type="dxa"/>
            <w:tcMar>
              <w:top w:w="29" w:type="dxa"/>
              <w:left w:w="115" w:type="dxa"/>
              <w:bottom w:w="29" w:type="dxa"/>
              <w:right w:w="115" w:type="dxa"/>
            </w:tcMar>
          </w:tcPr>
          <w:p w14:paraId="31BCE686" w14:textId="77777777" w:rsidR="007D0D6B" w:rsidRPr="003B29FF" w:rsidRDefault="007D0D6B" w:rsidP="003B29FF">
            <w:pPr>
              <w:jc w:val="left"/>
            </w:pPr>
            <w:r w:rsidRPr="003B29FF">
              <w:t>Plant Modifications</w:t>
            </w:r>
            <w:r w:rsidR="00F32093" w:rsidRPr="003B29FF">
              <w:t>,</w:t>
            </w:r>
            <w:r w:rsidRPr="003B29FF">
              <w:t xml:space="preserve"> Structural Integrity</w:t>
            </w:r>
          </w:p>
        </w:tc>
      </w:tr>
      <w:tr w:rsidR="007D0D6B" w:rsidRPr="003B29FF" w14:paraId="411D2A88" w14:textId="77777777" w:rsidTr="003E1527">
        <w:tc>
          <w:tcPr>
            <w:tcW w:w="2448" w:type="dxa"/>
            <w:tcMar>
              <w:top w:w="29" w:type="dxa"/>
              <w:left w:w="115" w:type="dxa"/>
              <w:bottom w:w="29" w:type="dxa"/>
              <w:right w:w="115" w:type="dxa"/>
            </w:tcMar>
          </w:tcPr>
          <w:p w14:paraId="74566555" w14:textId="77777777" w:rsidR="007D0D6B" w:rsidRPr="003B29FF" w:rsidRDefault="007D0D6B" w:rsidP="003B29FF">
            <w:pPr>
              <w:jc w:val="left"/>
            </w:pPr>
            <w:r w:rsidRPr="003B29FF">
              <w:t>Configuration Control</w:t>
            </w:r>
          </w:p>
        </w:tc>
        <w:tc>
          <w:tcPr>
            <w:tcW w:w="7128" w:type="dxa"/>
            <w:tcMar>
              <w:top w:w="29" w:type="dxa"/>
              <w:left w:w="115" w:type="dxa"/>
              <w:bottom w:w="29" w:type="dxa"/>
              <w:right w:w="115" w:type="dxa"/>
            </w:tcMar>
          </w:tcPr>
          <w:p w14:paraId="317A6FBB" w14:textId="77777777" w:rsidR="007D0D6B" w:rsidRPr="003B29FF" w:rsidRDefault="007D0D6B" w:rsidP="003B29FF">
            <w:pPr>
              <w:jc w:val="left"/>
            </w:pPr>
            <w:r w:rsidRPr="003B29FF">
              <w:t>Building Boundaries Preserved</w:t>
            </w:r>
          </w:p>
        </w:tc>
      </w:tr>
      <w:tr w:rsidR="007D0D6B" w:rsidRPr="003B29FF" w14:paraId="21D1732A" w14:textId="77777777" w:rsidTr="003E1527">
        <w:tc>
          <w:tcPr>
            <w:tcW w:w="2448" w:type="dxa"/>
            <w:tcMar>
              <w:top w:w="29" w:type="dxa"/>
              <w:left w:w="115" w:type="dxa"/>
              <w:bottom w:w="29" w:type="dxa"/>
              <w:right w:w="115" w:type="dxa"/>
            </w:tcMar>
          </w:tcPr>
          <w:p w14:paraId="16F575D5" w14:textId="77777777" w:rsidR="007D0D6B" w:rsidRPr="003B29FF" w:rsidRDefault="007D0D6B" w:rsidP="003B29FF">
            <w:pPr>
              <w:jc w:val="left"/>
            </w:pPr>
            <w:r w:rsidRPr="003B29FF">
              <w:t>SSC and Barrier Performance</w:t>
            </w:r>
          </w:p>
        </w:tc>
        <w:tc>
          <w:tcPr>
            <w:tcW w:w="7128" w:type="dxa"/>
            <w:tcMar>
              <w:top w:w="29" w:type="dxa"/>
              <w:left w:w="115" w:type="dxa"/>
              <w:bottom w:w="29" w:type="dxa"/>
              <w:right w:w="115" w:type="dxa"/>
            </w:tcMar>
          </w:tcPr>
          <w:p w14:paraId="61B6185C" w14:textId="77777777" w:rsidR="007D0D6B" w:rsidRPr="003B29FF" w:rsidRDefault="007D0D6B" w:rsidP="003B29FF">
            <w:pPr>
              <w:jc w:val="left"/>
            </w:pPr>
            <w:r w:rsidRPr="003B29FF">
              <w:t>Door, Dampers, Fans, Seals, Instrumentation</w:t>
            </w:r>
          </w:p>
        </w:tc>
      </w:tr>
      <w:tr w:rsidR="007D0D6B" w:rsidRPr="003B29FF" w14:paraId="06E14C98" w14:textId="77777777" w:rsidTr="003E1527">
        <w:tc>
          <w:tcPr>
            <w:tcW w:w="2448" w:type="dxa"/>
            <w:tcMar>
              <w:top w:w="29" w:type="dxa"/>
              <w:left w:w="115" w:type="dxa"/>
              <w:bottom w:w="29" w:type="dxa"/>
              <w:right w:w="115" w:type="dxa"/>
            </w:tcMar>
          </w:tcPr>
          <w:p w14:paraId="7B3BE1C1" w14:textId="77777777" w:rsidR="007D0D6B" w:rsidRPr="003B29FF" w:rsidRDefault="007D0D6B" w:rsidP="003B29FF">
            <w:pPr>
              <w:jc w:val="left"/>
            </w:pPr>
            <w:r w:rsidRPr="003B29FF">
              <w:t>Procedure Quality</w:t>
            </w:r>
          </w:p>
        </w:tc>
        <w:tc>
          <w:tcPr>
            <w:tcW w:w="7128" w:type="dxa"/>
            <w:tcMar>
              <w:top w:w="29" w:type="dxa"/>
              <w:left w:w="115" w:type="dxa"/>
              <w:bottom w:w="29" w:type="dxa"/>
              <w:right w:w="115" w:type="dxa"/>
            </w:tcMar>
          </w:tcPr>
          <w:p w14:paraId="43509E9A" w14:textId="77777777" w:rsidR="007D0D6B" w:rsidRPr="003B29FF" w:rsidRDefault="007D0D6B" w:rsidP="003B29FF">
            <w:pPr>
              <w:jc w:val="left"/>
            </w:pPr>
            <w:r w:rsidRPr="003B29FF">
              <w:t>EOPs, Abnormal and Routine Operating Procedures, Surveillance Instructions, Maintenance Procedures</w:t>
            </w:r>
          </w:p>
        </w:tc>
      </w:tr>
      <w:tr w:rsidR="007D0D6B" w:rsidRPr="003B29FF" w14:paraId="4015D310" w14:textId="77777777" w:rsidTr="00EE61D4">
        <w:tc>
          <w:tcPr>
            <w:tcW w:w="2448" w:type="dxa"/>
            <w:tcBorders>
              <w:bottom w:val="single" w:sz="4" w:space="0" w:color="auto"/>
            </w:tcBorders>
            <w:tcMar>
              <w:top w:w="29" w:type="dxa"/>
              <w:left w:w="115" w:type="dxa"/>
              <w:bottom w:w="29" w:type="dxa"/>
              <w:right w:w="115" w:type="dxa"/>
            </w:tcMar>
          </w:tcPr>
          <w:p w14:paraId="0C44241C" w14:textId="77777777" w:rsidR="007D0D6B" w:rsidRPr="003B29FF" w:rsidRDefault="007D0D6B" w:rsidP="003B29FF">
            <w:pPr>
              <w:jc w:val="left"/>
            </w:pPr>
            <w:r w:rsidRPr="003B29FF">
              <w:t>Human Performance</w:t>
            </w:r>
          </w:p>
        </w:tc>
        <w:tc>
          <w:tcPr>
            <w:tcW w:w="7128" w:type="dxa"/>
            <w:tcBorders>
              <w:bottom w:val="single" w:sz="4" w:space="0" w:color="auto"/>
            </w:tcBorders>
            <w:tcMar>
              <w:top w:w="29" w:type="dxa"/>
              <w:left w:w="115" w:type="dxa"/>
              <w:bottom w:w="29" w:type="dxa"/>
              <w:right w:w="115" w:type="dxa"/>
            </w:tcMar>
          </w:tcPr>
          <w:p w14:paraId="2D2A0530" w14:textId="77777777" w:rsidR="007D0D6B" w:rsidRPr="003B29FF" w:rsidRDefault="007D0D6B" w:rsidP="003B29FF">
            <w:pPr>
              <w:jc w:val="left"/>
            </w:pPr>
            <w:r w:rsidRPr="003B29FF">
              <w:t>Post Accident or Event Performance</w:t>
            </w:r>
            <w:r w:rsidR="00F32093" w:rsidRPr="003B29FF">
              <w:t>,</w:t>
            </w:r>
            <w:r w:rsidRPr="003B29FF">
              <w:t xml:space="preserve"> Routine OPS/Maintenance Performance</w:t>
            </w:r>
          </w:p>
        </w:tc>
      </w:tr>
      <w:tr w:rsidR="008B5A58" w:rsidRPr="003B29FF" w14:paraId="778C780B" w14:textId="77777777" w:rsidTr="005C7A67">
        <w:tc>
          <w:tcPr>
            <w:tcW w:w="2448" w:type="dxa"/>
            <w:tcBorders>
              <w:top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204ED160" w14:textId="77777777" w:rsidR="008B5A58" w:rsidRPr="0044453B" w:rsidRDefault="008B5A58" w:rsidP="003B29FF">
            <w:pPr>
              <w:keepNext/>
              <w:jc w:val="left"/>
            </w:pPr>
            <w:r w:rsidRPr="0044453B">
              <w:t>Attributes</w:t>
            </w:r>
          </w:p>
        </w:tc>
        <w:tc>
          <w:tcPr>
            <w:tcW w:w="7128" w:type="dxa"/>
            <w:tcBorders>
              <w:top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0AC30B12" w14:textId="77777777" w:rsidR="008B5A58" w:rsidRPr="0044453B" w:rsidRDefault="008B5A58" w:rsidP="003B29FF">
            <w:pPr>
              <w:keepNext/>
              <w:jc w:val="left"/>
            </w:pPr>
            <w:r w:rsidRPr="0044453B">
              <w:t xml:space="preserve">Areas to Measure (to Maintain Functionality of Spent </w:t>
            </w:r>
            <w:proofErr w:type="gramStart"/>
            <w:r w:rsidRPr="0044453B">
              <w:t>Fuel Pool</w:t>
            </w:r>
            <w:proofErr w:type="gramEnd"/>
            <w:r w:rsidRPr="0044453B">
              <w:t xml:space="preserve"> Cooling System)</w:t>
            </w:r>
          </w:p>
        </w:tc>
      </w:tr>
      <w:tr w:rsidR="008B5A58" w:rsidRPr="003B29FF" w14:paraId="12D9E82F" w14:textId="77777777" w:rsidTr="00EE61D4">
        <w:tc>
          <w:tcPr>
            <w:tcW w:w="2448" w:type="dxa"/>
            <w:tcBorders>
              <w:top w:val="single" w:sz="4" w:space="0" w:color="auto"/>
            </w:tcBorders>
            <w:tcMar>
              <w:top w:w="29" w:type="dxa"/>
              <w:left w:w="115" w:type="dxa"/>
              <w:bottom w:w="29" w:type="dxa"/>
              <w:right w:w="115" w:type="dxa"/>
            </w:tcMar>
          </w:tcPr>
          <w:p w14:paraId="62E63B46" w14:textId="77777777" w:rsidR="008B5A58" w:rsidRPr="003B29FF" w:rsidRDefault="008B5A58" w:rsidP="003B29FF">
            <w:pPr>
              <w:jc w:val="left"/>
            </w:pPr>
            <w:r w:rsidRPr="003B29FF">
              <w:t>Design Control</w:t>
            </w:r>
          </w:p>
        </w:tc>
        <w:tc>
          <w:tcPr>
            <w:tcW w:w="7128" w:type="dxa"/>
            <w:tcBorders>
              <w:top w:val="single" w:sz="4" w:space="0" w:color="auto"/>
            </w:tcBorders>
            <w:tcMar>
              <w:top w:w="29" w:type="dxa"/>
              <w:left w:w="115" w:type="dxa"/>
              <w:bottom w:w="29" w:type="dxa"/>
              <w:right w:w="115" w:type="dxa"/>
            </w:tcMar>
          </w:tcPr>
          <w:p w14:paraId="357CE13E" w14:textId="77777777" w:rsidR="008B5A58" w:rsidRPr="003B29FF" w:rsidRDefault="008B5A58" w:rsidP="003B29FF">
            <w:pPr>
              <w:jc w:val="left"/>
            </w:pPr>
            <w:r w:rsidRPr="003B29FF">
              <w:t>Plant Modifications</w:t>
            </w:r>
            <w:r w:rsidR="00F32093" w:rsidRPr="003B29FF">
              <w:t>,</w:t>
            </w:r>
            <w:r w:rsidRPr="003B29FF">
              <w:t xml:space="preserve"> Structural Integrity</w:t>
            </w:r>
          </w:p>
        </w:tc>
      </w:tr>
      <w:tr w:rsidR="008B5A58" w:rsidRPr="003B29FF" w14:paraId="3446CCDF" w14:textId="77777777" w:rsidTr="003E1527">
        <w:tc>
          <w:tcPr>
            <w:tcW w:w="2448" w:type="dxa"/>
            <w:tcMar>
              <w:top w:w="29" w:type="dxa"/>
              <w:left w:w="115" w:type="dxa"/>
              <w:bottom w:w="29" w:type="dxa"/>
              <w:right w:w="115" w:type="dxa"/>
            </w:tcMar>
          </w:tcPr>
          <w:p w14:paraId="4CAD12B0" w14:textId="77777777" w:rsidR="008B5A58" w:rsidRPr="003B29FF" w:rsidRDefault="008B5A58" w:rsidP="003B29FF">
            <w:pPr>
              <w:jc w:val="left"/>
            </w:pPr>
            <w:r w:rsidRPr="003B29FF">
              <w:t>Configuration Control</w:t>
            </w:r>
          </w:p>
        </w:tc>
        <w:tc>
          <w:tcPr>
            <w:tcW w:w="7128" w:type="dxa"/>
            <w:tcMar>
              <w:top w:w="29" w:type="dxa"/>
              <w:left w:w="115" w:type="dxa"/>
              <w:bottom w:w="29" w:type="dxa"/>
              <w:right w:w="115" w:type="dxa"/>
            </w:tcMar>
          </w:tcPr>
          <w:p w14:paraId="26B2CBF2" w14:textId="77777777" w:rsidR="008B5A58" w:rsidRPr="003B29FF" w:rsidRDefault="008B5A58" w:rsidP="003B29FF">
            <w:pPr>
              <w:jc w:val="left"/>
            </w:pPr>
            <w:r w:rsidRPr="003B29FF">
              <w:t>System Alignment</w:t>
            </w:r>
          </w:p>
        </w:tc>
      </w:tr>
      <w:tr w:rsidR="008B5A58" w:rsidRPr="003B29FF" w14:paraId="7BE6E861" w14:textId="77777777" w:rsidTr="003E1527">
        <w:tc>
          <w:tcPr>
            <w:tcW w:w="2448" w:type="dxa"/>
            <w:tcMar>
              <w:top w:w="29" w:type="dxa"/>
              <w:left w:w="115" w:type="dxa"/>
              <w:bottom w:w="29" w:type="dxa"/>
              <w:right w:w="115" w:type="dxa"/>
            </w:tcMar>
          </w:tcPr>
          <w:p w14:paraId="1B2E4534" w14:textId="77777777" w:rsidR="008B5A58" w:rsidRPr="003B29FF" w:rsidRDefault="008B5A58" w:rsidP="003B29FF">
            <w:pPr>
              <w:jc w:val="left"/>
            </w:pPr>
            <w:r w:rsidRPr="003B29FF">
              <w:t>SSC Performance</w:t>
            </w:r>
          </w:p>
        </w:tc>
        <w:tc>
          <w:tcPr>
            <w:tcW w:w="7128" w:type="dxa"/>
            <w:tcMar>
              <w:top w:w="29" w:type="dxa"/>
              <w:left w:w="115" w:type="dxa"/>
              <w:bottom w:w="29" w:type="dxa"/>
              <w:right w:w="115" w:type="dxa"/>
            </w:tcMar>
          </w:tcPr>
          <w:p w14:paraId="5921AC96" w14:textId="77777777" w:rsidR="008B5A58" w:rsidRPr="003B29FF" w:rsidRDefault="008B5A58" w:rsidP="003B29FF">
            <w:pPr>
              <w:jc w:val="left"/>
            </w:pPr>
            <w:r w:rsidRPr="003B29FF">
              <w:t>Pumps, Valves, Instrumentation</w:t>
            </w:r>
          </w:p>
        </w:tc>
      </w:tr>
      <w:tr w:rsidR="008B5A58" w:rsidRPr="003B29FF" w14:paraId="69342638" w14:textId="77777777" w:rsidTr="003E1527">
        <w:tc>
          <w:tcPr>
            <w:tcW w:w="2448" w:type="dxa"/>
            <w:tcMar>
              <w:top w:w="29" w:type="dxa"/>
              <w:left w:w="115" w:type="dxa"/>
              <w:bottom w:w="29" w:type="dxa"/>
              <w:right w:w="115" w:type="dxa"/>
            </w:tcMar>
          </w:tcPr>
          <w:p w14:paraId="646DD509" w14:textId="77777777" w:rsidR="008B5A58" w:rsidRPr="003B29FF" w:rsidRDefault="008B5A58" w:rsidP="003B29FF">
            <w:pPr>
              <w:jc w:val="left"/>
            </w:pPr>
            <w:r w:rsidRPr="003B29FF">
              <w:lastRenderedPageBreak/>
              <w:t>Procedure Quality</w:t>
            </w:r>
          </w:p>
        </w:tc>
        <w:tc>
          <w:tcPr>
            <w:tcW w:w="7128" w:type="dxa"/>
            <w:tcMar>
              <w:top w:w="29" w:type="dxa"/>
              <w:left w:w="115" w:type="dxa"/>
              <w:bottom w:w="29" w:type="dxa"/>
              <w:right w:w="115" w:type="dxa"/>
            </w:tcMar>
          </w:tcPr>
          <w:p w14:paraId="6492A797" w14:textId="77777777" w:rsidR="008B5A58" w:rsidRPr="003B29FF" w:rsidRDefault="008B5A58" w:rsidP="003B29FF">
            <w:pPr>
              <w:jc w:val="left"/>
            </w:pPr>
            <w:r w:rsidRPr="003B29FF">
              <w:t>EOPs, Abnormal and Routine Operating Procedures, Surveillance Instructions, Maintenance Procedures</w:t>
            </w:r>
          </w:p>
        </w:tc>
      </w:tr>
      <w:tr w:rsidR="008B5A58" w:rsidRPr="003B29FF" w14:paraId="22713980" w14:textId="77777777" w:rsidTr="003E1527">
        <w:tc>
          <w:tcPr>
            <w:tcW w:w="2448" w:type="dxa"/>
            <w:tcMar>
              <w:top w:w="29" w:type="dxa"/>
              <w:left w:w="115" w:type="dxa"/>
              <w:bottom w:w="29" w:type="dxa"/>
              <w:right w:w="115" w:type="dxa"/>
            </w:tcMar>
          </w:tcPr>
          <w:p w14:paraId="10AB0E6F" w14:textId="77777777" w:rsidR="008B5A58" w:rsidRPr="003B29FF" w:rsidRDefault="008B5A58" w:rsidP="003B29FF">
            <w:pPr>
              <w:jc w:val="left"/>
            </w:pPr>
            <w:r w:rsidRPr="003B29FF">
              <w:t>Human Performance</w:t>
            </w:r>
          </w:p>
        </w:tc>
        <w:tc>
          <w:tcPr>
            <w:tcW w:w="7128" w:type="dxa"/>
            <w:tcMar>
              <w:top w:w="29" w:type="dxa"/>
              <w:left w:w="115" w:type="dxa"/>
              <w:bottom w:w="29" w:type="dxa"/>
              <w:right w:w="115" w:type="dxa"/>
            </w:tcMar>
          </w:tcPr>
          <w:p w14:paraId="0D5574DF" w14:textId="77777777" w:rsidR="008B5A58" w:rsidRPr="003B29FF" w:rsidRDefault="008B5A58" w:rsidP="003B29FF">
            <w:pPr>
              <w:jc w:val="left"/>
            </w:pPr>
            <w:r w:rsidRPr="003B29FF">
              <w:t>Post Accident or Event Performance</w:t>
            </w:r>
            <w:r w:rsidR="00F32093" w:rsidRPr="003B29FF">
              <w:t>,</w:t>
            </w:r>
            <w:r w:rsidRPr="003B29FF">
              <w:t xml:space="preserve"> Routine OPS/Maintenance Performance</w:t>
            </w:r>
          </w:p>
        </w:tc>
      </w:tr>
    </w:tbl>
    <w:p w14:paraId="5A196723" w14:textId="5AEAE32C" w:rsidR="004D2618" w:rsidRDefault="004D2618" w:rsidP="00002F01">
      <w:pPr>
        <w:pStyle w:val="BodyText"/>
      </w:pPr>
    </w:p>
    <w:tbl>
      <w:tblPr>
        <w:tblStyle w:val="TableGrid"/>
        <w:tblW w:w="0" w:type="auto"/>
        <w:tblLook w:val="04A0" w:firstRow="1" w:lastRow="0" w:firstColumn="1" w:lastColumn="0" w:noHBand="0" w:noVBand="1"/>
      </w:tblPr>
      <w:tblGrid>
        <w:gridCol w:w="2413"/>
        <w:gridCol w:w="6937"/>
      </w:tblGrid>
      <w:tr w:rsidR="00195645" w:rsidRPr="003B29FF" w14:paraId="59575BD8" w14:textId="77777777" w:rsidTr="00002F01">
        <w:tc>
          <w:tcPr>
            <w:tcW w:w="2413" w:type="dxa"/>
            <w:shd w:val="clear" w:color="auto" w:fill="262626" w:themeFill="text1" w:themeFillTint="D9"/>
            <w:tcMar>
              <w:top w:w="29" w:type="dxa"/>
              <w:left w:w="115" w:type="dxa"/>
              <w:bottom w:w="29" w:type="dxa"/>
              <w:right w:w="115" w:type="dxa"/>
            </w:tcMar>
          </w:tcPr>
          <w:p w14:paraId="1B9697C9" w14:textId="77777777" w:rsidR="00195645" w:rsidRPr="00F2320F" w:rsidRDefault="00195645" w:rsidP="003B29FF">
            <w:pPr>
              <w:jc w:val="left"/>
              <w:rPr>
                <w:color w:val="FFFFFF" w:themeColor="background1"/>
                <w:u w:val="single"/>
              </w:rPr>
            </w:pPr>
            <w:r w:rsidRPr="00F2320F">
              <w:rPr>
                <w:color w:val="FFFFFF" w:themeColor="background1"/>
                <w:u w:val="single"/>
              </w:rPr>
              <w:t>Cornerstone</w:t>
            </w:r>
          </w:p>
        </w:tc>
        <w:tc>
          <w:tcPr>
            <w:tcW w:w="6937" w:type="dxa"/>
            <w:shd w:val="clear" w:color="auto" w:fill="262626" w:themeFill="text1" w:themeFillTint="D9"/>
            <w:tcMar>
              <w:top w:w="29" w:type="dxa"/>
              <w:left w:w="115" w:type="dxa"/>
              <w:bottom w:w="29" w:type="dxa"/>
              <w:right w:w="115" w:type="dxa"/>
            </w:tcMar>
          </w:tcPr>
          <w:p w14:paraId="7B49CD56" w14:textId="77777777" w:rsidR="00195645" w:rsidRPr="00F2320F" w:rsidRDefault="00195645" w:rsidP="003B29FF">
            <w:pPr>
              <w:jc w:val="left"/>
              <w:rPr>
                <w:color w:val="FFFFFF" w:themeColor="background1"/>
                <w:u w:val="single"/>
              </w:rPr>
            </w:pPr>
            <w:r w:rsidRPr="00F2320F">
              <w:rPr>
                <w:color w:val="FFFFFF" w:themeColor="background1"/>
                <w:u w:val="single"/>
              </w:rPr>
              <w:t>REACTOR SAFETY – Emergency Preparedness</w:t>
            </w:r>
          </w:p>
        </w:tc>
      </w:tr>
      <w:tr w:rsidR="00195645" w:rsidRPr="003B29FF" w14:paraId="32F50219" w14:textId="77777777" w:rsidTr="005C7A67">
        <w:tc>
          <w:tcPr>
            <w:tcW w:w="2413" w:type="dxa"/>
            <w:tcBorders>
              <w:bottom w:val="single" w:sz="4" w:space="0" w:color="auto"/>
            </w:tcBorders>
            <w:shd w:val="clear" w:color="auto" w:fill="DDD9C3" w:themeFill="background2" w:themeFillShade="E6"/>
            <w:tcMar>
              <w:top w:w="29" w:type="dxa"/>
              <w:left w:w="115" w:type="dxa"/>
              <w:bottom w:w="29" w:type="dxa"/>
              <w:right w:w="115" w:type="dxa"/>
            </w:tcMar>
          </w:tcPr>
          <w:p w14:paraId="076B5433" w14:textId="77777777" w:rsidR="00195645" w:rsidRPr="0044453B" w:rsidRDefault="00195645" w:rsidP="003B29FF">
            <w:pPr>
              <w:jc w:val="left"/>
            </w:pPr>
            <w:r w:rsidRPr="0044453B">
              <w:t>Objective</w:t>
            </w:r>
          </w:p>
        </w:tc>
        <w:tc>
          <w:tcPr>
            <w:tcW w:w="6937" w:type="dxa"/>
            <w:tcBorders>
              <w:bottom w:val="single" w:sz="4" w:space="0" w:color="auto"/>
            </w:tcBorders>
            <w:shd w:val="clear" w:color="auto" w:fill="DDD9C3" w:themeFill="background2" w:themeFillShade="E6"/>
            <w:tcMar>
              <w:top w:w="29" w:type="dxa"/>
              <w:left w:w="115" w:type="dxa"/>
              <w:bottom w:w="29" w:type="dxa"/>
              <w:right w:w="115" w:type="dxa"/>
            </w:tcMar>
          </w:tcPr>
          <w:p w14:paraId="3B89DD21" w14:textId="77777777" w:rsidR="00195645" w:rsidRPr="003B29FF" w:rsidRDefault="007F35D6" w:rsidP="003B29FF">
            <w:pPr>
              <w:jc w:val="left"/>
            </w:pPr>
            <w:r w:rsidRPr="003B29FF">
              <w:t xml:space="preserve">To ensure that the licensee </w:t>
            </w:r>
            <w:proofErr w:type="gramStart"/>
            <w:r w:rsidRPr="003B29FF">
              <w:t>is capable of implementing</w:t>
            </w:r>
            <w:proofErr w:type="gramEnd"/>
            <w:r w:rsidRPr="003B29FF">
              <w:t xml:space="preserve"> adequate measures to protect the health and safety of the public in the event of a radiological emergency.</w:t>
            </w:r>
          </w:p>
        </w:tc>
      </w:tr>
      <w:tr w:rsidR="00195645" w:rsidRPr="003B29FF" w14:paraId="2F71F120" w14:textId="77777777" w:rsidTr="005C7A67">
        <w:tc>
          <w:tcPr>
            <w:tcW w:w="2413" w:type="dxa"/>
            <w:tcBorders>
              <w:top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7C5E3B04" w14:textId="77777777" w:rsidR="00195645" w:rsidRPr="00F2320F" w:rsidRDefault="00195645" w:rsidP="003B29FF">
            <w:pPr>
              <w:jc w:val="left"/>
              <w:rPr>
                <w:u w:val="single"/>
              </w:rPr>
            </w:pPr>
            <w:r w:rsidRPr="00F2320F">
              <w:rPr>
                <w:u w:val="single"/>
              </w:rPr>
              <w:t>Attributes</w:t>
            </w:r>
          </w:p>
        </w:tc>
        <w:tc>
          <w:tcPr>
            <w:tcW w:w="6937" w:type="dxa"/>
            <w:tcBorders>
              <w:top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460B02A9" w14:textId="77777777" w:rsidR="00195645" w:rsidRPr="00F2320F" w:rsidRDefault="00195645" w:rsidP="003B29FF">
            <w:pPr>
              <w:jc w:val="left"/>
              <w:rPr>
                <w:u w:val="single"/>
              </w:rPr>
            </w:pPr>
            <w:r w:rsidRPr="00F2320F">
              <w:rPr>
                <w:u w:val="single"/>
              </w:rPr>
              <w:t>Areas to Measure</w:t>
            </w:r>
          </w:p>
        </w:tc>
      </w:tr>
      <w:tr w:rsidR="00195645" w:rsidRPr="003B29FF" w14:paraId="59DAFA89" w14:textId="77777777" w:rsidTr="00EE61D4">
        <w:tc>
          <w:tcPr>
            <w:tcW w:w="2413" w:type="dxa"/>
            <w:tcBorders>
              <w:top w:val="single" w:sz="4" w:space="0" w:color="auto"/>
            </w:tcBorders>
            <w:tcMar>
              <w:top w:w="29" w:type="dxa"/>
              <w:left w:w="115" w:type="dxa"/>
              <w:bottom w:w="29" w:type="dxa"/>
              <w:right w:w="115" w:type="dxa"/>
            </w:tcMar>
          </w:tcPr>
          <w:p w14:paraId="413C2966" w14:textId="77777777" w:rsidR="00195645" w:rsidRPr="003B29FF" w:rsidRDefault="007F35D6" w:rsidP="003B29FF">
            <w:pPr>
              <w:jc w:val="left"/>
            </w:pPr>
            <w:r w:rsidRPr="003B29FF">
              <w:t>ERO Readiness</w:t>
            </w:r>
          </w:p>
        </w:tc>
        <w:tc>
          <w:tcPr>
            <w:tcW w:w="6937" w:type="dxa"/>
            <w:tcBorders>
              <w:top w:val="single" w:sz="4" w:space="0" w:color="auto"/>
            </w:tcBorders>
            <w:tcMar>
              <w:top w:w="29" w:type="dxa"/>
              <w:left w:w="115" w:type="dxa"/>
              <w:bottom w:w="29" w:type="dxa"/>
              <w:right w:w="115" w:type="dxa"/>
            </w:tcMar>
          </w:tcPr>
          <w:p w14:paraId="3C0D008D" w14:textId="77777777" w:rsidR="00195645" w:rsidRPr="003B29FF" w:rsidRDefault="007F35D6" w:rsidP="003B29FF">
            <w:pPr>
              <w:jc w:val="left"/>
            </w:pPr>
            <w:r w:rsidRPr="003B29FF">
              <w:t>Duty Roster</w:t>
            </w:r>
            <w:r w:rsidR="00F32093" w:rsidRPr="003B29FF">
              <w:t xml:space="preserve">, </w:t>
            </w:r>
            <w:r w:rsidRPr="003B29FF">
              <w:t>ERO Augmentation System</w:t>
            </w:r>
            <w:r w:rsidR="00F32093" w:rsidRPr="003B29FF">
              <w:t>,</w:t>
            </w:r>
            <w:r w:rsidRPr="003B29FF">
              <w:t xml:space="preserve"> ERO Augmentation Testing</w:t>
            </w:r>
            <w:r w:rsidR="00F32093" w:rsidRPr="003B29FF">
              <w:t>,</w:t>
            </w:r>
            <w:r w:rsidRPr="003B29FF">
              <w:t xml:space="preserve"> Training</w:t>
            </w:r>
          </w:p>
        </w:tc>
      </w:tr>
      <w:tr w:rsidR="00195645" w:rsidRPr="003B29FF" w14:paraId="42B2717E" w14:textId="77777777" w:rsidTr="00002F01">
        <w:tc>
          <w:tcPr>
            <w:tcW w:w="2413" w:type="dxa"/>
            <w:tcMar>
              <w:top w:w="29" w:type="dxa"/>
              <w:left w:w="115" w:type="dxa"/>
              <w:bottom w:w="29" w:type="dxa"/>
              <w:right w:w="115" w:type="dxa"/>
            </w:tcMar>
          </w:tcPr>
          <w:p w14:paraId="40CA4764" w14:textId="77777777" w:rsidR="00195645" w:rsidRPr="003B29FF" w:rsidRDefault="007F35D6" w:rsidP="003B29FF">
            <w:pPr>
              <w:jc w:val="left"/>
            </w:pPr>
            <w:r w:rsidRPr="003B29FF">
              <w:t>Facilities and Equipment</w:t>
            </w:r>
          </w:p>
        </w:tc>
        <w:tc>
          <w:tcPr>
            <w:tcW w:w="6937" w:type="dxa"/>
            <w:tcMar>
              <w:top w:w="29" w:type="dxa"/>
              <w:left w:w="115" w:type="dxa"/>
              <w:bottom w:w="29" w:type="dxa"/>
              <w:right w:w="115" w:type="dxa"/>
            </w:tcMar>
          </w:tcPr>
          <w:p w14:paraId="2B219734" w14:textId="77777777" w:rsidR="00195645" w:rsidRPr="003B29FF" w:rsidRDefault="007F35D6" w:rsidP="003B29FF">
            <w:pPr>
              <w:jc w:val="left"/>
            </w:pPr>
            <w:r w:rsidRPr="003B29FF">
              <w:t>ANS Testing</w:t>
            </w:r>
            <w:r w:rsidR="00F32093" w:rsidRPr="003B29FF">
              <w:t>,</w:t>
            </w:r>
            <w:r w:rsidRPr="003B29FF">
              <w:t xml:space="preserve"> Maintenance Surveillance and Testing of Facilities, Equipment and Communications Systems</w:t>
            </w:r>
            <w:r w:rsidR="00F32093" w:rsidRPr="003B29FF">
              <w:t>,</w:t>
            </w:r>
            <w:r w:rsidRPr="003B29FF">
              <w:t xml:space="preserve"> Availability of ANS, Use in Drills and Exercises</w:t>
            </w:r>
          </w:p>
        </w:tc>
      </w:tr>
      <w:tr w:rsidR="00195645" w:rsidRPr="003B29FF" w14:paraId="2FF14BBA" w14:textId="77777777" w:rsidTr="00002F01">
        <w:tc>
          <w:tcPr>
            <w:tcW w:w="2413" w:type="dxa"/>
            <w:tcMar>
              <w:top w:w="29" w:type="dxa"/>
              <w:left w:w="115" w:type="dxa"/>
              <w:bottom w:w="29" w:type="dxa"/>
              <w:right w:w="115" w:type="dxa"/>
            </w:tcMar>
          </w:tcPr>
          <w:p w14:paraId="52B8D32D" w14:textId="77777777" w:rsidR="00195645" w:rsidRPr="003B29FF" w:rsidRDefault="007F35D6" w:rsidP="003B29FF">
            <w:pPr>
              <w:jc w:val="left"/>
            </w:pPr>
            <w:r w:rsidRPr="003B29FF">
              <w:t>Procedure Quality</w:t>
            </w:r>
          </w:p>
        </w:tc>
        <w:tc>
          <w:tcPr>
            <w:tcW w:w="6937" w:type="dxa"/>
            <w:tcMar>
              <w:top w:w="29" w:type="dxa"/>
              <w:left w:w="115" w:type="dxa"/>
              <w:bottom w:w="29" w:type="dxa"/>
              <w:right w:w="115" w:type="dxa"/>
            </w:tcMar>
          </w:tcPr>
          <w:p w14:paraId="178A4E7A" w14:textId="77777777" w:rsidR="00195645" w:rsidRPr="003B29FF" w:rsidRDefault="007F35D6" w:rsidP="003B29FF">
            <w:pPr>
              <w:jc w:val="left"/>
            </w:pPr>
            <w:r w:rsidRPr="003B29FF">
              <w:t>EAL Changes, Plan Changes</w:t>
            </w:r>
            <w:r w:rsidR="00F32093" w:rsidRPr="003B29FF">
              <w:t>,</w:t>
            </w:r>
            <w:r w:rsidRPr="003B29FF">
              <w:t xml:space="preserve"> Use in Drills and Exercises</w:t>
            </w:r>
          </w:p>
        </w:tc>
      </w:tr>
      <w:tr w:rsidR="00195645" w:rsidRPr="003B29FF" w14:paraId="3DC9D429" w14:textId="77777777" w:rsidTr="00002F01">
        <w:tc>
          <w:tcPr>
            <w:tcW w:w="2413" w:type="dxa"/>
            <w:tcMar>
              <w:top w:w="29" w:type="dxa"/>
              <w:left w:w="115" w:type="dxa"/>
              <w:bottom w:w="29" w:type="dxa"/>
              <w:right w:w="115" w:type="dxa"/>
            </w:tcMar>
          </w:tcPr>
          <w:p w14:paraId="56F2FB41" w14:textId="77777777" w:rsidR="00195645" w:rsidRPr="003B29FF" w:rsidRDefault="007F35D6" w:rsidP="003B29FF">
            <w:pPr>
              <w:jc w:val="left"/>
            </w:pPr>
            <w:r w:rsidRPr="003B29FF">
              <w:t>ERO Performance</w:t>
            </w:r>
          </w:p>
        </w:tc>
        <w:tc>
          <w:tcPr>
            <w:tcW w:w="6937" w:type="dxa"/>
            <w:tcMar>
              <w:top w:w="29" w:type="dxa"/>
              <w:left w:w="115" w:type="dxa"/>
              <w:bottom w:w="29" w:type="dxa"/>
              <w:right w:w="115" w:type="dxa"/>
            </w:tcMar>
          </w:tcPr>
          <w:p w14:paraId="429DE0E7" w14:textId="77777777" w:rsidR="00195645" w:rsidRPr="003B29FF" w:rsidRDefault="007F35D6" w:rsidP="003B29FF">
            <w:pPr>
              <w:jc w:val="left"/>
            </w:pPr>
            <w:r w:rsidRPr="003B29FF">
              <w:t>Program Elements Meet 50.47(b) Planning Standards, Actual Event Response</w:t>
            </w:r>
            <w:r w:rsidR="00F32093" w:rsidRPr="003B29FF">
              <w:t>,</w:t>
            </w:r>
            <w:r w:rsidRPr="003B29FF">
              <w:t xml:space="preserve"> Training, Drills, Exercises</w:t>
            </w:r>
          </w:p>
        </w:tc>
      </w:tr>
      <w:tr w:rsidR="00195645" w:rsidRPr="003B29FF" w14:paraId="0A44F8AA" w14:textId="77777777" w:rsidTr="00002F01">
        <w:tc>
          <w:tcPr>
            <w:tcW w:w="2413" w:type="dxa"/>
            <w:tcMar>
              <w:top w:w="29" w:type="dxa"/>
              <w:left w:w="115" w:type="dxa"/>
              <w:bottom w:w="29" w:type="dxa"/>
              <w:right w:w="115" w:type="dxa"/>
            </w:tcMar>
          </w:tcPr>
          <w:p w14:paraId="02DD055C" w14:textId="77777777" w:rsidR="00195645" w:rsidRPr="003B29FF" w:rsidRDefault="007F35D6" w:rsidP="003B29FF">
            <w:pPr>
              <w:jc w:val="left"/>
            </w:pPr>
            <w:r w:rsidRPr="003B29FF">
              <w:t>Offsite EP</w:t>
            </w:r>
          </w:p>
        </w:tc>
        <w:tc>
          <w:tcPr>
            <w:tcW w:w="6937" w:type="dxa"/>
            <w:tcMar>
              <w:top w:w="29" w:type="dxa"/>
              <w:left w:w="115" w:type="dxa"/>
              <w:bottom w:w="29" w:type="dxa"/>
              <w:right w:w="115" w:type="dxa"/>
            </w:tcMar>
          </w:tcPr>
          <w:p w14:paraId="74235370" w14:textId="77777777" w:rsidR="00195645" w:rsidRPr="003B29FF" w:rsidRDefault="007F35D6" w:rsidP="003B29FF">
            <w:pPr>
              <w:jc w:val="left"/>
            </w:pPr>
            <w:r w:rsidRPr="003B29FF">
              <w:t>FEMA Evaluation</w:t>
            </w:r>
          </w:p>
        </w:tc>
      </w:tr>
    </w:tbl>
    <w:p w14:paraId="13043773" w14:textId="77777777" w:rsidR="00195645" w:rsidRPr="003B29FF" w:rsidRDefault="00195645" w:rsidP="00002F01">
      <w:pPr>
        <w:pStyle w:val="BodyText"/>
      </w:pPr>
    </w:p>
    <w:tbl>
      <w:tblPr>
        <w:tblStyle w:val="TableGrid"/>
        <w:tblW w:w="0" w:type="auto"/>
        <w:tblLook w:val="04A0" w:firstRow="1" w:lastRow="0" w:firstColumn="1" w:lastColumn="0" w:noHBand="0" w:noVBand="1"/>
      </w:tblPr>
      <w:tblGrid>
        <w:gridCol w:w="2436"/>
        <w:gridCol w:w="6914"/>
      </w:tblGrid>
      <w:tr w:rsidR="00195645" w:rsidRPr="003B29FF" w14:paraId="0CF3D077" w14:textId="77777777" w:rsidTr="007E5168">
        <w:tc>
          <w:tcPr>
            <w:tcW w:w="2448" w:type="dxa"/>
            <w:tcBorders>
              <w:bottom w:val="single" w:sz="4" w:space="0" w:color="auto"/>
            </w:tcBorders>
            <w:shd w:val="clear" w:color="auto" w:fill="262626" w:themeFill="text1" w:themeFillTint="D9"/>
            <w:tcMar>
              <w:top w:w="29" w:type="dxa"/>
              <w:left w:w="115" w:type="dxa"/>
              <w:bottom w:w="29" w:type="dxa"/>
              <w:right w:w="115" w:type="dxa"/>
            </w:tcMar>
          </w:tcPr>
          <w:p w14:paraId="23CFF844" w14:textId="77777777" w:rsidR="00195645" w:rsidRPr="00F2320F" w:rsidRDefault="00195645" w:rsidP="003B29FF">
            <w:pPr>
              <w:jc w:val="left"/>
              <w:rPr>
                <w:color w:val="FFFFFF" w:themeColor="background1"/>
                <w:u w:val="single"/>
              </w:rPr>
            </w:pPr>
            <w:r w:rsidRPr="00F2320F">
              <w:rPr>
                <w:color w:val="FFFFFF" w:themeColor="background1"/>
                <w:u w:val="single"/>
              </w:rPr>
              <w:t>Cornerstone</w:t>
            </w:r>
          </w:p>
        </w:tc>
        <w:tc>
          <w:tcPr>
            <w:tcW w:w="7128" w:type="dxa"/>
            <w:shd w:val="clear" w:color="auto" w:fill="262626" w:themeFill="text1" w:themeFillTint="D9"/>
            <w:tcMar>
              <w:top w:w="29" w:type="dxa"/>
              <w:left w:w="115" w:type="dxa"/>
              <w:bottom w:w="29" w:type="dxa"/>
              <w:right w:w="115" w:type="dxa"/>
            </w:tcMar>
          </w:tcPr>
          <w:p w14:paraId="7C741919" w14:textId="77777777" w:rsidR="00195645" w:rsidRPr="00F2320F" w:rsidRDefault="003C679D" w:rsidP="003B29FF">
            <w:pPr>
              <w:jc w:val="left"/>
              <w:rPr>
                <w:color w:val="FFFFFF" w:themeColor="background1"/>
                <w:u w:val="single"/>
              </w:rPr>
            </w:pPr>
            <w:r w:rsidRPr="00F2320F">
              <w:rPr>
                <w:color w:val="FFFFFF" w:themeColor="background1"/>
                <w:u w:val="single"/>
              </w:rPr>
              <w:t>RADIATION</w:t>
            </w:r>
            <w:r w:rsidR="00195645" w:rsidRPr="00F2320F">
              <w:rPr>
                <w:color w:val="FFFFFF" w:themeColor="background1"/>
                <w:u w:val="single"/>
              </w:rPr>
              <w:t xml:space="preserve"> SAFETY – Occupational Radiation Safety</w:t>
            </w:r>
          </w:p>
        </w:tc>
      </w:tr>
      <w:tr w:rsidR="00195645" w:rsidRPr="003B29FF" w14:paraId="50C06EAF" w14:textId="77777777" w:rsidTr="005C7A67">
        <w:tc>
          <w:tcPr>
            <w:tcW w:w="244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Mar>
              <w:top w:w="29" w:type="dxa"/>
              <w:left w:w="115" w:type="dxa"/>
              <w:bottom w:w="29" w:type="dxa"/>
              <w:right w:w="115" w:type="dxa"/>
            </w:tcMar>
          </w:tcPr>
          <w:p w14:paraId="00912CCB" w14:textId="77777777" w:rsidR="00195645" w:rsidRPr="0044453B" w:rsidRDefault="00195645" w:rsidP="003B29FF">
            <w:pPr>
              <w:jc w:val="left"/>
            </w:pPr>
            <w:r w:rsidRPr="0044453B">
              <w:t>Objective</w:t>
            </w:r>
          </w:p>
        </w:tc>
        <w:tc>
          <w:tcPr>
            <w:tcW w:w="7128" w:type="dxa"/>
            <w:tcBorders>
              <w:left w:val="single" w:sz="4" w:space="0" w:color="auto"/>
              <w:bottom w:val="single" w:sz="4" w:space="0" w:color="auto"/>
            </w:tcBorders>
            <w:shd w:val="clear" w:color="auto" w:fill="DDD9C3" w:themeFill="background2" w:themeFillShade="E6"/>
            <w:tcMar>
              <w:top w:w="29" w:type="dxa"/>
              <w:left w:w="115" w:type="dxa"/>
              <w:bottom w:w="29" w:type="dxa"/>
              <w:right w:w="115" w:type="dxa"/>
            </w:tcMar>
          </w:tcPr>
          <w:p w14:paraId="5C7006C4" w14:textId="77777777" w:rsidR="00195645" w:rsidRPr="003B29FF" w:rsidRDefault="007F35D6" w:rsidP="003B29FF">
            <w:pPr>
              <w:jc w:val="left"/>
            </w:pPr>
            <w:r w:rsidRPr="003B29FF">
              <w:t xml:space="preserve">To ensure </w:t>
            </w:r>
            <w:proofErr w:type="gramStart"/>
            <w:r w:rsidRPr="003B29FF">
              <w:t>the adequate</w:t>
            </w:r>
            <w:proofErr w:type="gramEnd"/>
            <w:r w:rsidRPr="003B29FF">
              <w:t xml:space="preserve"> protection of the worker health and safety from exposure to radiation from radioactive material during routine civilian nuclear reactor operation.</w:t>
            </w:r>
          </w:p>
        </w:tc>
      </w:tr>
      <w:tr w:rsidR="00195645" w:rsidRPr="003B29FF" w14:paraId="64FE14C5" w14:textId="77777777" w:rsidTr="005C7A67">
        <w:tc>
          <w:tcPr>
            <w:tcW w:w="2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9" w:type="dxa"/>
              <w:left w:w="115" w:type="dxa"/>
              <w:bottom w:w="29" w:type="dxa"/>
              <w:right w:w="115" w:type="dxa"/>
            </w:tcMar>
          </w:tcPr>
          <w:p w14:paraId="016320F2" w14:textId="77777777" w:rsidR="00195645" w:rsidRPr="00F2320F" w:rsidRDefault="00195645" w:rsidP="003B29FF">
            <w:pPr>
              <w:jc w:val="left"/>
              <w:rPr>
                <w:u w:val="single"/>
              </w:rPr>
            </w:pPr>
            <w:r w:rsidRPr="00F2320F">
              <w:rPr>
                <w:u w:val="single"/>
              </w:rPr>
              <w:t>Attributes</w:t>
            </w:r>
          </w:p>
        </w:tc>
        <w:tc>
          <w:tcPr>
            <w:tcW w:w="7128" w:type="dxa"/>
            <w:tcBorders>
              <w:top w:val="single" w:sz="4" w:space="0" w:color="auto"/>
              <w:left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52F39092" w14:textId="77777777" w:rsidR="00195645" w:rsidRPr="00F2320F" w:rsidRDefault="00195645" w:rsidP="003B29FF">
            <w:pPr>
              <w:jc w:val="left"/>
              <w:rPr>
                <w:u w:val="single"/>
              </w:rPr>
            </w:pPr>
            <w:r w:rsidRPr="00F2320F">
              <w:rPr>
                <w:u w:val="single"/>
              </w:rPr>
              <w:t>Areas to Measure</w:t>
            </w:r>
          </w:p>
        </w:tc>
      </w:tr>
      <w:tr w:rsidR="00195645" w:rsidRPr="003B29FF" w14:paraId="6684DE08" w14:textId="77777777" w:rsidTr="007E5168">
        <w:tc>
          <w:tcPr>
            <w:tcW w:w="2448" w:type="dxa"/>
            <w:tcBorders>
              <w:top w:val="single" w:sz="4" w:space="0" w:color="auto"/>
            </w:tcBorders>
            <w:tcMar>
              <w:top w:w="29" w:type="dxa"/>
              <w:left w:w="115" w:type="dxa"/>
              <w:bottom w:w="29" w:type="dxa"/>
              <w:right w:w="115" w:type="dxa"/>
            </w:tcMar>
          </w:tcPr>
          <w:p w14:paraId="026FA5CF" w14:textId="77777777" w:rsidR="00195645" w:rsidRPr="003B29FF" w:rsidRDefault="007F35D6" w:rsidP="003B29FF">
            <w:pPr>
              <w:jc w:val="left"/>
            </w:pPr>
            <w:r w:rsidRPr="003B29FF">
              <w:t>Plant Facilities/Equipment and Instrumentation</w:t>
            </w:r>
          </w:p>
        </w:tc>
        <w:tc>
          <w:tcPr>
            <w:tcW w:w="7128" w:type="dxa"/>
            <w:tcBorders>
              <w:top w:val="single" w:sz="4" w:space="0" w:color="auto"/>
            </w:tcBorders>
            <w:tcMar>
              <w:top w:w="29" w:type="dxa"/>
              <w:left w:w="115" w:type="dxa"/>
              <w:bottom w:w="29" w:type="dxa"/>
              <w:right w:w="115" w:type="dxa"/>
            </w:tcMar>
          </w:tcPr>
          <w:p w14:paraId="10389A51" w14:textId="77777777" w:rsidR="00195645" w:rsidRPr="003B29FF" w:rsidRDefault="007F35D6" w:rsidP="003B29FF">
            <w:pPr>
              <w:jc w:val="left"/>
            </w:pPr>
            <w:r w:rsidRPr="003B29FF">
              <w:t>Plant Equipment Instrumentation, (ARM Cals &amp; Availability, Source Term Control), Procedures (Radiation Protection and Maintenance)</w:t>
            </w:r>
          </w:p>
        </w:tc>
      </w:tr>
      <w:tr w:rsidR="00195645" w:rsidRPr="003B29FF" w14:paraId="5E9FF5B9" w14:textId="77777777" w:rsidTr="003E1527">
        <w:tc>
          <w:tcPr>
            <w:tcW w:w="2448" w:type="dxa"/>
            <w:tcMar>
              <w:top w:w="29" w:type="dxa"/>
              <w:left w:w="115" w:type="dxa"/>
              <w:bottom w:w="29" w:type="dxa"/>
              <w:right w:w="115" w:type="dxa"/>
            </w:tcMar>
          </w:tcPr>
          <w:p w14:paraId="1246CA20" w14:textId="77777777" w:rsidR="00195645" w:rsidRPr="003B29FF" w:rsidRDefault="007F35D6" w:rsidP="003B29FF">
            <w:pPr>
              <w:jc w:val="left"/>
            </w:pPr>
            <w:r w:rsidRPr="003B29FF">
              <w:t>Program &amp; Process</w:t>
            </w:r>
          </w:p>
        </w:tc>
        <w:tc>
          <w:tcPr>
            <w:tcW w:w="7128" w:type="dxa"/>
            <w:tcMar>
              <w:top w:w="29" w:type="dxa"/>
              <w:left w:w="115" w:type="dxa"/>
              <w:bottom w:w="29" w:type="dxa"/>
              <w:right w:w="115" w:type="dxa"/>
            </w:tcMar>
          </w:tcPr>
          <w:p w14:paraId="40C4F2B6" w14:textId="77777777" w:rsidR="00195645" w:rsidRPr="003B29FF" w:rsidRDefault="007F35D6" w:rsidP="003B29FF">
            <w:pPr>
              <w:jc w:val="left"/>
            </w:pPr>
            <w:r w:rsidRPr="003B29FF">
              <w:t>Procedures (HPT, Rad Worker, ALARA); Exposure/Contamination Control and Monitoring (Monitoring and RP Controls)</w:t>
            </w:r>
            <w:r w:rsidR="00F32093" w:rsidRPr="003B29FF">
              <w:t>,</w:t>
            </w:r>
            <w:r w:rsidRPr="003B29FF">
              <w:t xml:space="preserve"> ALARA Planning (Management Goals, Measures - Projected Dose)</w:t>
            </w:r>
          </w:p>
        </w:tc>
      </w:tr>
      <w:tr w:rsidR="00195645" w:rsidRPr="003B29FF" w14:paraId="6D873EA3" w14:textId="77777777" w:rsidTr="003E1527">
        <w:tc>
          <w:tcPr>
            <w:tcW w:w="2448" w:type="dxa"/>
            <w:tcMar>
              <w:top w:w="29" w:type="dxa"/>
              <w:left w:w="115" w:type="dxa"/>
              <w:bottom w:w="29" w:type="dxa"/>
              <w:right w:w="115" w:type="dxa"/>
            </w:tcMar>
          </w:tcPr>
          <w:p w14:paraId="39A2B098" w14:textId="77777777" w:rsidR="00195645" w:rsidRPr="003B29FF" w:rsidRDefault="007F35D6" w:rsidP="003B29FF">
            <w:pPr>
              <w:jc w:val="left"/>
            </w:pPr>
            <w:r w:rsidRPr="003B29FF">
              <w:t>Human Performance</w:t>
            </w:r>
          </w:p>
        </w:tc>
        <w:tc>
          <w:tcPr>
            <w:tcW w:w="7128" w:type="dxa"/>
            <w:tcMar>
              <w:top w:w="29" w:type="dxa"/>
              <w:left w:w="115" w:type="dxa"/>
              <w:bottom w:w="29" w:type="dxa"/>
              <w:right w:w="115" w:type="dxa"/>
            </w:tcMar>
          </w:tcPr>
          <w:p w14:paraId="315D90C2" w14:textId="77777777" w:rsidR="00195645" w:rsidRPr="003B29FF" w:rsidRDefault="007F35D6" w:rsidP="003B29FF">
            <w:pPr>
              <w:jc w:val="left"/>
            </w:pPr>
            <w:r w:rsidRPr="003B29FF">
              <w:t>Training (Contractor HPT Quals, Radiation Worker Training, Proficiency)</w:t>
            </w:r>
          </w:p>
        </w:tc>
      </w:tr>
    </w:tbl>
    <w:p w14:paraId="787ADD16" w14:textId="4C92BDFB" w:rsidR="005E6AE0" w:rsidRPr="002D5137" w:rsidRDefault="005E6AE0" w:rsidP="00002F01">
      <w:pPr>
        <w:pStyle w:val="BodyText"/>
      </w:pPr>
    </w:p>
    <w:tbl>
      <w:tblPr>
        <w:tblStyle w:val="TableGrid"/>
        <w:tblW w:w="0" w:type="auto"/>
        <w:tblLook w:val="04A0" w:firstRow="1" w:lastRow="0" w:firstColumn="1" w:lastColumn="0" w:noHBand="0" w:noVBand="1"/>
      </w:tblPr>
      <w:tblGrid>
        <w:gridCol w:w="2437"/>
        <w:gridCol w:w="6913"/>
      </w:tblGrid>
      <w:tr w:rsidR="00195645" w:rsidRPr="003B29FF" w14:paraId="128F2898" w14:textId="77777777" w:rsidTr="007E5168">
        <w:tc>
          <w:tcPr>
            <w:tcW w:w="2437" w:type="dxa"/>
            <w:tcBorders>
              <w:bottom w:val="single" w:sz="4" w:space="0" w:color="auto"/>
            </w:tcBorders>
            <w:shd w:val="clear" w:color="auto" w:fill="262626" w:themeFill="text1" w:themeFillTint="D9"/>
            <w:tcMar>
              <w:top w:w="29" w:type="dxa"/>
              <w:left w:w="115" w:type="dxa"/>
              <w:bottom w:w="29" w:type="dxa"/>
              <w:right w:w="115" w:type="dxa"/>
            </w:tcMar>
          </w:tcPr>
          <w:p w14:paraId="7B648206" w14:textId="77777777" w:rsidR="00195645" w:rsidRPr="00F2320F" w:rsidRDefault="00195645" w:rsidP="005C7A67">
            <w:pPr>
              <w:keepNext/>
              <w:jc w:val="left"/>
              <w:rPr>
                <w:color w:val="FFFFFF" w:themeColor="background1"/>
                <w:u w:val="single"/>
              </w:rPr>
            </w:pPr>
            <w:r w:rsidRPr="00F2320F">
              <w:rPr>
                <w:color w:val="FFFFFF" w:themeColor="background1"/>
                <w:u w:val="single"/>
              </w:rPr>
              <w:lastRenderedPageBreak/>
              <w:t>Cornerstone</w:t>
            </w:r>
          </w:p>
        </w:tc>
        <w:tc>
          <w:tcPr>
            <w:tcW w:w="6913" w:type="dxa"/>
            <w:tcBorders>
              <w:bottom w:val="single" w:sz="4" w:space="0" w:color="auto"/>
            </w:tcBorders>
            <w:shd w:val="clear" w:color="auto" w:fill="262626" w:themeFill="text1" w:themeFillTint="D9"/>
            <w:tcMar>
              <w:top w:w="29" w:type="dxa"/>
              <w:left w:w="115" w:type="dxa"/>
              <w:bottom w:w="29" w:type="dxa"/>
              <w:right w:w="115" w:type="dxa"/>
            </w:tcMar>
          </w:tcPr>
          <w:p w14:paraId="59DD1C2F" w14:textId="77777777" w:rsidR="00195645" w:rsidRPr="00F2320F" w:rsidRDefault="003C679D" w:rsidP="003B29FF">
            <w:pPr>
              <w:jc w:val="left"/>
              <w:rPr>
                <w:color w:val="FFFFFF" w:themeColor="background1"/>
                <w:u w:val="single"/>
              </w:rPr>
            </w:pPr>
            <w:r w:rsidRPr="00F2320F">
              <w:rPr>
                <w:color w:val="FFFFFF" w:themeColor="background1"/>
                <w:u w:val="single"/>
              </w:rPr>
              <w:t>RADIATION</w:t>
            </w:r>
            <w:r w:rsidR="00195645" w:rsidRPr="00F2320F">
              <w:rPr>
                <w:color w:val="FFFFFF" w:themeColor="background1"/>
                <w:u w:val="single"/>
              </w:rPr>
              <w:t xml:space="preserve"> SAFETY – Public Radiation Safety</w:t>
            </w:r>
          </w:p>
        </w:tc>
      </w:tr>
      <w:tr w:rsidR="00195645" w:rsidRPr="003B29FF" w14:paraId="7340603E" w14:textId="77777777" w:rsidTr="005C7A67">
        <w:tc>
          <w:tcPr>
            <w:tcW w:w="2437" w:type="dxa"/>
            <w:tcBorders>
              <w:bottom w:val="single" w:sz="4" w:space="0" w:color="auto"/>
            </w:tcBorders>
            <w:shd w:val="clear" w:color="auto" w:fill="DDD9C3" w:themeFill="background2" w:themeFillShade="E6"/>
            <w:tcMar>
              <w:top w:w="29" w:type="dxa"/>
              <w:left w:w="115" w:type="dxa"/>
              <w:bottom w:w="29" w:type="dxa"/>
              <w:right w:w="115" w:type="dxa"/>
            </w:tcMar>
          </w:tcPr>
          <w:p w14:paraId="191509D1" w14:textId="77777777" w:rsidR="00195645" w:rsidRPr="0044453B" w:rsidRDefault="00195645" w:rsidP="005C7A67">
            <w:pPr>
              <w:keepNext/>
              <w:jc w:val="left"/>
            </w:pPr>
            <w:r w:rsidRPr="0044453B">
              <w:t>Objective</w:t>
            </w:r>
          </w:p>
        </w:tc>
        <w:tc>
          <w:tcPr>
            <w:tcW w:w="6913" w:type="dxa"/>
            <w:tcBorders>
              <w:bottom w:val="single" w:sz="4" w:space="0" w:color="auto"/>
            </w:tcBorders>
            <w:shd w:val="clear" w:color="auto" w:fill="DDD9C3" w:themeFill="background2" w:themeFillShade="E6"/>
            <w:tcMar>
              <w:top w:w="29" w:type="dxa"/>
              <w:left w:w="115" w:type="dxa"/>
              <w:bottom w:w="29" w:type="dxa"/>
              <w:right w:w="115" w:type="dxa"/>
            </w:tcMar>
          </w:tcPr>
          <w:p w14:paraId="57264C0D" w14:textId="77777777" w:rsidR="00195645" w:rsidRPr="003B29FF" w:rsidRDefault="007F35D6" w:rsidP="003B29FF">
            <w:pPr>
              <w:jc w:val="left"/>
            </w:pPr>
            <w:r w:rsidRPr="003B29FF">
              <w:t xml:space="preserve">To ensure adequate protection of public health and safety from exposure to radioactive materials released into the public domain </w:t>
            </w:r>
            <w:proofErr w:type="gramStart"/>
            <w:r w:rsidRPr="003B29FF">
              <w:t>as a result of</w:t>
            </w:r>
            <w:proofErr w:type="gramEnd"/>
            <w:r w:rsidRPr="003B29FF">
              <w:t xml:space="preserve"> routine civilian nuclear reactor operation.</w:t>
            </w:r>
          </w:p>
        </w:tc>
      </w:tr>
      <w:tr w:rsidR="00195645" w:rsidRPr="003B29FF" w14:paraId="68BBDFC6" w14:textId="77777777" w:rsidTr="005C7A67">
        <w:tc>
          <w:tcPr>
            <w:tcW w:w="2437" w:type="dxa"/>
            <w:tcBorders>
              <w:top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07B91C58" w14:textId="77777777" w:rsidR="00195645" w:rsidRPr="00F2320F" w:rsidRDefault="00195645" w:rsidP="003B29FF">
            <w:pPr>
              <w:jc w:val="left"/>
              <w:rPr>
                <w:u w:val="single"/>
              </w:rPr>
            </w:pPr>
            <w:r w:rsidRPr="00F2320F">
              <w:rPr>
                <w:u w:val="single"/>
              </w:rPr>
              <w:t>Attributes</w:t>
            </w:r>
          </w:p>
        </w:tc>
        <w:tc>
          <w:tcPr>
            <w:tcW w:w="6913" w:type="dxa"/>
            <w:tcBorders>
              <w:top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63810C25" w14:textId="77777777" w:rsidR="00195645" w:rsidRPr="00F2320F" w:rsidRDefault="00195645" w:rsidP="003B29FF">
            <w:pPr>
              <w:jc w:val="left"/>
              <w:rPr>
                <w:u w:val="single"/>
              </w:rPr>
            </w:pPr>
            <w:r w:rsidRPr="00F2320F">
              <w:rPr>
                <w:u w:val="single"/>
              </w:rPr>
              <w:t>Areas to Measure</w:t>
            </w:r>
          </w:p>
        </w:tc>
      </w:tr>
      <w:tr w:rsidR="007F35D6" w:rsidRPr="003B29FF" w14:paraId="431779A9" w14:textId="77777777" w:rsidTr="00EE61D4">
        <w:tc>
          <w:tcPr>
            <w:tcW w:w="2437" w:type="dxa"/>
            <w:tcBorders>
              <w:top w:val="single" w:sz="4" w:space="0" w:color="auto"/>
            </w:tcBorders>
            <w:tcMar>
              <w:top w:w="29" w:type="dxa"/>
              <w:left w:w="115" w:type="dxa"/>
              <w:bottom w:w="29" w:type="dxa"/>
              <w:right w:w="115" w:type="dxa"/>
            </w:tcMar>
          </w:tcPr>
          <w:p w14:paraId="0A84A432" w14:textId="77777777" w:rsidR="007F35D6" w:rsidRPr="003B29FF" w:rsidRDefault="007F35D6" w:rsidP="003B29FF">
            <w:pPr>
              <w:jc w:val="left"/>
            </w:pPr>
            <w:r w:rsidRPr="003B29FF">
              <w:t>Plant Facilities/Equipment and Instrumentation</w:t>
            </w:r>
          </w:p>
        </w:tc>
        <w:tc>
          <w:tcPr>
            <w:tcW w:w="6913" w:type="dxa"/>
            <w:tcBorders>
              <w:top w:val="single" w:sz="4" w:space="0" w:color="auto"/>
            </w:tcBorders>
            <w:tcMar>
              <w:top w:w="29" w:type="dxa"/>
              <w:left w:w="115" w:type="dxa"/>
              <w:bottom w:w="29" w:type="dxa"/>
              <w:right w:w="115" w:type="dxa"/>
            </w:tcMar>
          </w:tcPr>
          <w:p w14:paraId="1D9BCFE8" w14:textId="77777777" w:rsidR="007F35D6" w:rsidRPr="003B29FF" w:rsidRDefault="007F35D6" w:rsidP="003B29FF">
            <w:pPr>
              <w:jc w:val="left"/>
            </w:pPr>
            <w:r w:rsidRPr="003B29FF">
              <w:t>Process Radiation Monitors (RMS)</w:t>
            </w:r>
          </w:p>
          <w:p w14:paraId="7D83C487" w14:textId="77777777" w:rsidR="007F35D6" w:rsidRPr="003B29FF" w:rsidRDefault="007F35D6" w:rsidP="003B29FF">
            <w:pPr>
              <w:jc w:val="left"/>
            </w:pPr>
            <w:r w:rsidRPr="003B29FF">
              <w:t>(Modifications, Calibrations, Reliability, Availability), REMP Equipment, Meteorology Instruments, Transportation Packaging</w:t>
            </w:r>
            <w:r w:rsidR="00F32093" w:rsidRPr="003B29FF">
              <w:t>,</w:t>
            </w:r>
            <w:r w:rsidRPr="003B29FF">
              <w:t xml:space="preserve"> Procedures (Design/Modifications, Equipment Calculations, Transportation Packages, Counting Labs)</w:t>
            </w:r>
          </w:p>
        </w:tc>
      </w:tr>
      <w:tr w:rsidR="007F35D6" w:rsidRPr="003B29FF" w14:paraId="4074FFF2" w14:textId="77777777" w:rsidTr="0000620B">
        <w:tc>
          <w:tcPr>
            <w:tcW w:w="2437" w:type="dxa"/>
            <w:tcMar>
              <w:top w:w="29" w:type="dxa"/>
              <w:left w:w="115" w:type="dxa"/>
              <w:bottom w:w="29" w:type="dxa"/>
              <w:right w:w="115" w:type="dxa"/>
            </w:tcMar>
          </w:tcPr>
          <w:p w14:paraId="76A323BB" w14:textId="77777777" w:rsidR="007F35D6" w:rsidRPr="003B29FF" w:rsidRDefault="007F35D6" w:rsidP="003B29FF">
            <w:pPr>
              <w:jc w:val="left"/>
            </w:pPr>
            <w:r w:rsidRPr="003B29FF">
              <w:t>Program &amp; Process</w:t>
            </w:r>
          </w:p>
        </w:tc>
        <w:tc>
          <w:tcPr>
            <w:tcW w:w="6913" w:type="dxa"/>
            <w:tcMar>
              <w:top w:w="29" w:type="dxa"/>
              <w:left w:w="115" w:type="dxa"/>
              <w:bottom w:w="29" w:type="dxa"/>
              <w:right w:w="115" w:type="dxa"/>
            </w:tcMar>
          </w:tcPr>
          <w:p w14:paraId="6B9EA6E1" w14:textId="77777777" w:rsidR="007F35D6" w:rsidRPr="003B29FF" w:rsidRDefault="007F35D6" w:rsidP="003B29FF">
            <w:pPr>
              <w:jc w:val="left"/>
            </w:pPr>
            <w:r w:rsidRPr="003B29FF">
              <w:t>Procedures (Process RMs &amp; REMP, Effluent Measurement QC, Transportation Program, Material Release, Meteorological Program, Dose Estimates)</w:t>
            </w:r>
            <w:r w:rsidR="00F32093" w:rsidRPr="003B29FF">
              <w:t>,</w:t>
            </w:r>
            <w:r w:rsidRPr="003B29FF">
              <w:t xml:space="preserve"> Exposure and Radioactivity Material Monitoring and Control (Projected Offsite Dose, Abnormal Release, DOT Package Radiation Limits, Measured Dose)</w:t>
            </w:r>
          </w:p>
        </w:tc>
      </w:tr>
      <w:tr w:rsidR="007F35D6" w:rsidRPr="003B29FF" w14:paraId="1D2AFAFB" w14:textId="77777777" w:rsidTr="0000620B">
        <w:tc>
          <w:tcPr>
            <w:tcW w:w="2437" w:type="dxa"/>
            <w:tcMar>
              <w:top w:w="29" w:type="dxa"/>
              <w:left w:w="115" w:type="dxa"/>
              <w:bottom w:w="29" w:type="dxa"/>
              <w:right w:w="115" w:type="dxa"/>
            </w:tcMar>
          </w:tcPr>
          <w:p w14:paraId="638BCAA4" w14:textId="77777777" w:rsidR="007F35D6" w:rsidRPr="003B29FF" w:rsidRDefault="007F35D6" w:rsidP="003B29FF">
            <w:pPr>
              <w:jc w:val="left"/>
            </w:pPr>
            <w:r w:rsidRPr="003B29FF">
              <w:t>Human Performance</w:t>
            </w:r>
          </w:p>
        </w:tc>
        <w:tc>
          <w:tcPr>
            <w:tcW w:w="6913" w:type="dxa"/>
            <w:tcMar>
              <w:top w:w="29" w:type="dxa"/>
              <w:left w:w="115" w:type="dxa"/>
              <w:bottom w:w="29" w:type="dxa"/>
              <w:right w:w="115" w:type="dxa"/>
            </w:tcMar>
          </w:tcPr>
          <w:p w14:paraId="04E9ECB8" w14:textId="77777777" w:rsidR="007F35D6" w:rsidRPr="003B29FF" w:rsidRDefault="007F35D6" w:rsidP="003B29FF">
            <w:pPr>
              <w:jc w:val="left"/>
            </w:pPr>
            <w:r w:rsidRPr="003B29FF">
              <w:t>Training (Technician Qualifications, Radiation &amp; Chemical Technician Performance)</w:t>
            </w:r>
          </w:p>
        </w:tc>
      </w:tr>
    </w:tbl>
    <w:p w14:paraId="14EB2223" w14:textId="77777777" w:rsidR="00195645" w:rsidRPr="003B29FF" w:rsidRDefault="00195645" w:rsidP="00002F01">
      <w:pPr>
        <w:pStyle w:val="BodyText"/>
      </w:pPr>
    </w:p>
    <w:tbl>
      <w:tblPr>
        <w:tblStyle w:val="TableGrid"/>
        <w:tblW w:w="0" w:type="auto"/>
        <w:tblLook w:val="04A0" w:firstRow="1" w:lastRow="0" w:firstColumn="1" w:lastColumn="0" w:noHBand="0" w:noVBand="1"/>
      </w:tblPr>
      <w:tblGrid>
        <w:gridCol w:w="2415"/>
        <w:gridCol w:w="6935"/>
      </w:tblGrid>
      <w:tr w:rsidR="00195645" w:rsidRPr="003B29FF" w14:paraId="580DBF7B" w14:textId="77777777" w:rsidTr="003E1527">
        <w:tc>
          <w:tcPr>
            <w:tcW w:w="2448" w:type="dxa"/>
            <w:shd w:val="clear" w:color="auto" w:fill="262626" w:themeFill="text1" w:themeFillTint="D9"/>
            <w:tcMar>
              <w:top w:w="29" w:type="dxa"/>
              <w:left w:w="115" w:type="dxa"/>
              <w:bottom w:w="29" w:type="dxa"/>
              <w:right w:w="115" w:type="dxa"/>
            </w:tcMar>
          </w:tcPr>
          <w:p w14:paraId="1B895FF9" w14:textId="77777777" w:rsidR="00195645" w:rsidRPr="00F2320F" w:rsidRDefault="00195645" w:rsidP="003B29FF">
            <w:pPr>
              <w:jc w:val="left"/>
              <w:rPr>
                <w:color w:val="FFFFFF" w:themeColor="background1"/>
                <w:u w:val="single"/>
              </w:rPr>
            </w:pPr>
            <w:r w:rsidRPr="00F2320F">
              <w:rPr>
                <w:color w:val="FFFFFF" w:themeColor="background1"/>
                <w:u w:val="single"/>
              </w:rPr>
              <w:t>Cornerstone</w:t>
            </w:r>
          </w:p>
        </w:tc>
        <w:tc>
          <w:tcPr>
            <w:tcW w:w="7128" w:type="dxa"/>
            <w:shd w:val="clear" w:color="auto" w:fill="262626" w:themeFill="text1" w:themeFillTint="D9"/>
            <w:tcMar>
              <w:top w:w="29" w:type="dxa"/>
              <w:left w:w="115" w:type="dxa"/>
              <w:bottom w:w="29" w:type="dxa"/>
              <w:right w:w="115" w:type="dxa"/>
            </w:tcMar>
          </w:tcPr>
          <w:p w14:paraId="0033A356" w14:textId="77777777" w:rsidR="00195645" w:rsidRPr="00F2320F" w:rsidRDefault="00195645" w:rsidP="003B29FF">
            <w:pPr>
              <w:jc w:val="left"/>
              <w:rPr>
                <w:color w:val="FFFFFF" w:themeColor="background1"/>
                <w:u w:val="single"/>
              </w:rPr>
            </w:pPr>
            <w:r w:rsidRPr="00F2320F">
              <w:rPr>
                <w:color w:val="FFFFFF" w:themeColor="background1"/>
                <w:u w:val="single"/>
              </w:rPr>
              <w:t>SAFEGUARDS – Security</w:t>
            </w:r>
          </w:p>
        </w:tc>
      </w:tr>
      <w:tr w:rsidR="00195645" w:rsidRPr="003B29FF" w14:paraId="155660D7" w14:textId="77777777" w:rsidTr="005C7A67">
        <w:tc>
          <w:tcPr>
            <w:tcW w:w="2448" w:type="dxa"/>
            <w:tcBorders>
              <w:bottom w:val="single" w:sz="4" w:space="0" w:color="auto"/>
            </w:tcBorders>
            <w:shd w:val="clear" w:color="auto" w:fill="DDD9C3" w:themeFill="background2" w:themeFillShade="E6"/>
            <w:tcMar>
              <w:top w:w="29" w:type="dxa"/>
              <w:left w:w="115" w:type="dxa"/>
              <w:bottom w:w="29" w:type="dxa"/>
              <w:right w:w="115" w:type="dxa"/>
            </w:tcMar>
          </w:tcPr>
          <w:p w14:paraId="2277B617" w14:textId="77777777" w:rsidR="00195645" w:rsidRPr="0044453B" w:rsidRDefault="00195645" w:rsidP="003B29FF">
            <w:pPr>
              <w:jc w:val="left"/>
            </w:pPr>
            <w:r w:rsidRPr="0044453B">
              <w:t>Objective</w:t>
            </w:r>
          </w:p>
        </w:tc>
        <w:tc>
          <w:tcPr>
            <w:tcW w:w="7128" w:type="dxa"/>
            <w:tcBorders>
              <w:bottom w:val="single" w:sz="4" w:space="0" w:color="auto"/>
            </w:tcBorders>
            <w:shd w:val="clear" w:color="auto" w:fill="DDD9C3" w:themeFill="background2" w:themeFillShade="E6"/>
            <w:tcMar>
              <w:top w:w="29" w:type="dxa"/>
              <w:left w:w="115" w:type="dxa"/>
              <w:bottom w:w="29" w:type="dxa"/>
              <w:right w:w="115" w:type="dxa"/>
            </w:tcMar>
          </w:tcPr>
          <w:p w14:paraId="65916180" w14:textId="77777777" w:rsidR="00195645" w:rsidRPr="003B29FF" w:rsidRDefault="00C52CFC" w:rsidP="003B29FF">
            <w:pPr>
              <w:jc w:val="left"/>
            </w:pPr>
            <w:r w:rsidRPr="003B29FF">
              <w:t>To provide assurance that the licensee’s security system and material control and accountability program use a defense-in-depth approach and can protect against (1) the design basis threat of radiological sabotage from external and internal threats, and (2) the theft or loss of radiological materials.</w:t>
            </w:r>
          </w:p>
        </w:tc>
      </w:tr>
      <w:tr w:rsidR="00195645" w:rsidRPr="003B29FF" w14:paraId="1C2488B8" w14:textId="77777777" w:rsidTr="005C7A67">
        <w:tc>
          <w:tcPr>
            <w:tcW w:w="2448" w:type="dxa"/>
            <w:tcBorders>
              <w:top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2DCDDCD1" w14:textId="77777777" w:rsidR="00195645" w:rsidRPr="0044453B" w:rsidRDefault="00195645" w:rsidP="003B29FF">
            <w:pPr>
              <w:jc w:val="left"/>
            </w:pPr>
            <w:r w:rsidRPr="0044453B">
              <w:t>Attributes</w:t>
            </w:r>
          </w:p>
        </w:tc>
        <w:tc>
          <w:tcPr>
            <w:tcW w:w="7128" w:type="dxa"/>
            <w:tcBorders>
              <w:top w:val="single" w:sz="4" w:space="0" w:color="auto"/>
              <w:bottom w:val="single" w:sz="4" w:space="0" w:color="auto"/>
            </w:tcBorders>
            <w:shd w:val="clear" w:color="auto" w:fill="D9D9D9" w:themeFill="background1" w:themeFillShade="D9"/>
            <w:tcMar>
              <w:top w:w="29" w:type="dxa"/>
              <w:left w:w="115" w:type="dxa"/>
              <w:bottom w:w="29" w:type="dxa"/>
              <w:right w:w="115" w:type="dxa"/>
            </w:tcMar>
          </w:tcPr>
          <w:p w14:paraId="4D9D070E" w14:textId="77777777" w:rsidR="00195645" w:rsidRPr="0044453B" w:rsidRDefault="00195645" w:rsidP="003B29FF">
            <w:pPr>
              <w:jc w:val="left"/>
            </w:pPr>
            <w:r w:rsidRPr="0044453B">
              <w:t>Areas to Measure</w:t>
            </w:r>
          </w:p>
        </w:tc>
      </w:tr>
      <w:tr w:rsidR="00195645" w:rsidRPr="003B29FF" w14:paraId="2688F66E" w14:textId="77777777" w:rsidTr="00EE61D4">
        <w:tc>
          <w:tcPr>
            <w:tcW w:w="2448" w:type="dxa"/>
            <w:tcBorders>
              <w:top w:val="single" w:sz="4" w:space="0" w:color="auto"/>
            </w:tcBorders>
            <w:tcMar>
              <w:top w:w="29" w:type="dxa"/>
              <w:left w:w="115" w:type="dxa"/>
              <w:bottom w:w="29" w:type="dxa"/>
              <w:right w:w="115" w:type="dxa"/>
            </w:tcMar>
          </w:tcPr>
          <w:p w14:paraId="409DAC26" w14:textId="77777777" w:rsidR="00195645" w:rsidRPr="003B29FF" w:rsidRDefault="00C52CFC" w:rsidP="003B29FF">
            <w:pPr>
              <w:jc w:val="left"/>
            </w:pPr>
            <w:r w:rsidRPr="003B29FF">
              <w:t>Physical Protection System</w:t>
            </w:r>
          </w:p>
        </w:tc>
        <w:tc>
          <w:tcPr>
            <w:tcW w:w="7128" w:type="dxa"/>
            <w:tcBorders>
              <w:top w:val="single" w:sz="4" w:space="0" w:color="auto"/>
            </w:tcBorders>
            <w:tcMar>
              <w:top w:w="29" w:type="dxa"/>
              <w:left w:w="115" w:type="dxa"/>
              <w:bottom w:w="29" w:type="dxa"/>
              <w:right w:w="115" w:type="dxa"/>
            </w:tcMar>
          </w:tcPr>
          <w:p w14:paraId="7BE1F535" w14:textId="77777777" w:rsidR="00195645" w:rsidRPr="003B29FF" w:rsidRDefault="00C52CFC" w:rsidP="003B29FF">
            <w:pPr>
              <w:jc w:val="left"/>
            </w:pPr>
            <w:r w:rsidRPr="003B29FF">
              <w:t>Protected Areas (Barriers, Alarms, Assessment)</w:t>
            </w:r>
            <w:r w:rsidR="00F32093" w:rsidRPr="003B29FF">
              <w:t>,</w:t>
            </w:r>
            <w:r w:rsidRPr="003B29FF">
              <w:t xml:space="preserve"> Vital Areas (Barriers, Alarms, Assessment)</w:t>
            </w:r>
          </w:p>
        </w:tc>
      </w:tr>
      <w:tr w:rsidR="00195645" w:rsidRPr="003B29FF" w14:paraId="1580FAC9" w14:textId="77777777" w:rsidTr="003E1527">
        <w:tc>
          <w:tcPr>
            <w:tcW w:w="2448" w:type="dxa"/>
            <w:tcMar>
              <w:top w:w="29" w:type="dxa"/>
              <w:left w:w="115" w:type="dxa"/>
              <w:bottom w:w="29" w:type="dxa"/>
              <w:right w:w="115" w:type="dxa"/>
            </w:tcMar>
          </w:tcPr>
          <w:p w14:paraId="6F629D52" w14:textId="77777777" w:rsidR="00195645" w:rsidRPr="003B29FF" w:rsidRDefault="00C52CFC" w:rsidP="003B29FF">
            <w:pPr>
              <w:jc w:val="left"/>
            </w:pPr>
            <w:r w:rsidRPr="003B29FF">
              <w:t>Access Authorization</w:t>
            </w:r>
          </w:p>
        </w:tc>
        <w:tc>
          <w:tcPr>
            <w:tcW w:w="7128" w:type="dxa"/>
            <w:tcMar>
              <w:top w:w="29" w:type="dxa"/>
              <w:left w:w="115" w:type="dxa"/>
              <w:bottom w:w="29" w:type="dxa"/>
              <w:right w:w="115" w:type="dxa"/>
            </w:tcMar>
          </w:tcPr>
          <w:p w14:paraId="353A37F1" w14:textId="77777777" w:rsidR="00195645" w:rsidRPr="003B29FF" w:rsidRDefault="00C52CFC" w:rsidP="003B29FF">
            <w:pPr>
              <w:jc w:val="left"/>
            </w:pPr>
            <w:r w:rsidRPr="003B29FF">
              <w:t>Personnel Screening</w:t>
            </w:r>
            <w:r w:rsidR="00F32093" w:rsidRPr="003B29FF">
              <w:t>,</w:t>
            </w:r>
            <w:r w:rsidRPr="003B29FF">
              <w:t xml:space="preserve"> Behavior Observations</w:t>
            </w:r>
            <w:r w:rsidR="00F32093" w:rsidRPr="003B29FF">
              <w:t>,</w:t>
            </w:r>
            <w:r w:rsidRPr="003B29FF">
              <w:t xml:space="preserve"> Fitness for Duty</w:t>
            </w:r>
          </w:p>
        </w:tc>
      </w:tr>
      <w:tr w:rsidR="00195645" w:rsidRPr="003B29FF" w14:paraId="68DF2E43" w14:textId="77777777" w:rsidTr="003E1527">
        <w:tc>
          <w:tcPr>
            <w:tcW w:w="2448" w:type="dxa"/>
            <w:tcMar>
              <w:top w:w="29" w:type="dxa"/>
              <w:left w:w="115" w:type="dxa"/>
              <w:bottom w:w="29" w:type="dxa"/>
              <w:right w:w="115" w:type="dxa"/>
            </w:tcMar>
          </w:tcPr>
          <w:p w14:paraId="1021A985" w14:textId="77777777" w:rsidR="00195645" w:rsidRPr="003B29FF" w:rsidRDefault="00C52CFC" w:rsidP="003B29FF">
            <w:pPr>
              <w:jc w:val="left"/>
            </w:pPr>
            <w:r w:rsidRPr="003B29FF">
              <w:t>Access Control</w:t>
            </w:r>
          </w:p>
        </w:tc>
        <w:tc>
          <w:tcPr>
            <w:tcW w:w="7128" w:type="dxa"/>
            <w:tcMar>
              <w:top w:w="29" w:type="dxa"/>
              <w:left w:w="115" w:type="dxa"/>
              <w:bottom w:w="29" w:type="dxa"/>
              <w:right w:w="115" w:type="dxa"/>
            </w:tcMar>
          </w:tcPr>
          <w:p w14:paraId="76710524" w14:textId="77777777" w:rsidR="00195645" w:rsidRPr="003B29FF" w:rsidRDefault="00C52CFC" w:rsidP="003B29FF">
            <w:pPr>
              <w:jc w:val="left"/>
            </w:pPr>
            <w:r w:rsidRPr="003B29FF">
              <w:t>Search</w:t>
            </w:r>
            <w:r w:rsidR="00F32093" w:rsidRPr="003B29FF">
              <w:t>,</w:t>
            </w:r>
            <w:r w:rsidRPr="003B29FF">
              <w:t xml:space="preserve"> Identification</w:t>
            </w:r>
          </w:p>
        </w:tc>
      </w:tr>
      <w:tr w:rsidR="00195645" w:rsidRPr="003B29FF" w14:paraId="01640551" w14:textId="77777777" w:rsidTr="003E1527">
        <w:tc>
          <w:tcPr>
            <w:tcW w:w="2448" w:type="dxa"/>
            <w:tcMar>
              <w:top w:w="29" w:type="dxa"/>
              <w:left w:w="115" w:type="dxa"/>
              <w:bottom w:w="29" w:type="dxa"/>
              <w:right w:w="115" w:type="dxa"/>
            </w:tcMar>
          </w:tcPr>
          <w:p w14:paraId="54FEA7AA" w14:textId="77777777" w:rsidR="00195645" w:rsidRPr="003B29FF" w:rsidRDefault="00C52CFC" w:rsidP="003B29FF">
            <w:pPr>
              <w:jc w:val="left"/>
            </w:pPr>
            <w:r w:rsidRPr="003B29FF">
              <w:t>Response to Contingency Events</w:t>
            </w:r>
          </w:p>
        </w:tc>
        <w:tc>
          <w:tcPr>
            <w:tcW w:w="7128" w:type="dxa"/>
            <w:tcMar>
              <w:top w:w="29" w:type="dxa"/>
              <w:left w:w="115" w:type="dxa"/>
              <w:bottom w:w="29" w:type="dxa"/>
              <w:right w:w="115" w:type="dxa"/>
            </w:tcMar>
          </w:tcPr>
          <w:p w14:paraId="4873111B" w14:textId="77777777" w:rsidR="00195645" w:rsidRPr="003B29FF" w:rsidRDefault="00C52CFC" w:rsidP="003B29FF">
            <w:pPr>
              <w:jc w:val="left"/>
            </w:pPr>
            <w:r w:rsidRPr="003B29FF">
              <w:t>Protective Strategy</w:t>
            </w:r>
            <w:r w:rsidR="00F32093" w:rsidRPr="003B29FF">
              <w:t>,</w:t>
            </w:r>
            <w:r w:rsidRPr="003B29FF">
              <w:t xml:space="preserve"> Implementation of Protective Strategy</w:t>
            </w:r>
          </w:p>
        </w:tc>
      </w:tr>
      <w:tr w:rsidR="00195645" w:rsidRPr="003B29FF" w14:paraId="6775905D" w14:textId="77777777" w:rsidTr="003E1527">
        <w:tc>
          <w:tcPr>
            <w:tcW w:w="2448" w:type="dxa"/>
            <w:tcMar>
              <w:top w:w="29" w:type="dxa"/>
              <w:left w:w="115" w:type="dxa"/>
              <w:bottom w:w="29" w:type="dxa"/>
              <w:right w:w="115" w:type="dxa"/>
            </w:tcMar>
          </w:tcPr>
          <w:p w14:paraId="752C92FE" w14:textId="77777777" w:rsidR="00195645" w:rsidRPr="003B29FF" w:rsidRDefault="00C52CFC" w:rsidP="003B29FF">
            <w:pPr>
              <w:jc w:val="left"/>
            </w:pPr>
            <w:r w:rsidRPr="003B29FF">
              <w:t>Material Control and Accounting</w:t>
            </w:r>
          </w:p>
        </w:tc>
        <w:tc>
          <w:tcPr>
            <w:tcW w:w="7128" w:type="dxa"/>
            <w:tcMar>
              <w:top w:w="29" w:type="dxa"/>
              <w:left w:w="115" w:type="dxa"/>
              <w:bottom w:w="29" w:type="dxa"/>
              <w:right w:w="115" w:type="dxa"/>
            </w:tcMar>
          </w:tcPr>
          <w:p w14:paraId="4A101EAC" w14:textId="1500785E" w:rsidR="00195645" w:rsidRPr="003B29FF" w:rsidRDefault="00EF4E97" w:rsidP="003B29FF">
            <w:pPr>
              <w:jc w:val="left"/>
            </w:pPr>
            <w:r w:rsidRPr="45233509">
              <w:t>Transportation of Radioactive Material</w:t>
            </w:r>
            <w:r>
              <w:t xml:space="preserve">, </w:t>
            </w:r>
            <w:r w:rsidR="00C52CFC" w:rsidRPr="003B29FF">
              <w:t>Records; Procedures</w:t>
            </w:r>
            <w:r w:rsidR="00F32093" w:rsidRPr="003B29FF">
              <w:t>,</w:t>
            </w:r>
            <w:r w:rsidR="00C52CFC" w:rsidRPr="003B29FF">
              <w:t xml:space="preserve"> Inventories</w:t>
            </w:r>
          </w:p>
        </w:tc>
      </w:tr>
      <w:tr w:rsidR="008477D0" w:rsidRPr="003B29FF" w14:paraId="529C8314" w14:textId="77777777" w:rsidTr="003E1527">
        <w:tc>
          <w:tcPr>
            <w:tcW w:w="2448" w:type="dxa"/>
            <w:tcMar>
              <w:top w:w="29" w:type="dxa"/>
              <w:left w:w="115" w:type="dxa"/>
              <w:bottom w:w="29" w:type="dxa"/>
              <w:right w:w="115" w:type="dxa"/>
            </w:tcMar>
          </w:tcPr>
          <w:p w14:paraId="654295CF" w14:textId="7F1EF8CB" w:rsidR="008477D0" w:rsidRPr="003B29FF" w:rsidRDefault="008477D0" w:rsidP="003B29FF">
            <w:pPr>
              <w:jc w:val="left"/>
            </w:pPr>
            <w:r>
              <w:t>Protection of Safeguards Information</w:t>
            </w:r>
          </w:p>
        </w:tc>
        <w:tc>
          <w:tcPr>
            <w:tcW w:w="7128" w:type="dxa"/>
            <w:tcMar>
              <w:top w:w="29" w:type="dxa"/>
              <w:left w:w="115" w:type="dxa"/>
              <w:bottom w:w="29" w:type="dxa"/>
              <w:right w:w="115" w:type="dxa"/>
            </w:tcMar>
          </w:tcPr>
          <w:p w14:paraId="467A0848" w14:textId="143187FF" w:rsidR="008477D0" w:rsidRPr="45233509" w:rsidRDefault="008477D0" w:rsidP="003B29FF">
            <w:pPr>
              <w:jc w:val="left"/>
            </w:pPr>
            <w:r>
              <w:t>Designation and Storage, Processing, Reproduction, and Transmitting, Removal and Destruction</w:t>
            </w:r>
          </w:p>
        </w:tc>
      </w:tr>
      <w:tr w:rsidR="009426BF" w:rsidRPr="003B29FF" w14:paraId="0FBEC063" w14:textId="77777777" w:rsidTr="003E1527">
        <w:tc>
          <w:tcPr>
            <w:tcW w:w="2448" w:type="dxa"/>
            <w:tcMar>
              <w:top w:w="29" w:type="dxa"/>
              <w:left w:w="115" w:type="dxa"/>
              <w:bottom w:w="29" w:type="dxa"/>
              <w:right w:w="115" w:type="dxa"/>
            </w:tcMar>
          </w:tcPr>
          <w:p w14:paraId="65D3ECE9" w14:textId="14BEB662" w:rsidR="009426BF" w:rsidRDefault="009426BF" w:rsidP="003B29FF">
            <w:pPr>
              <w:jc w:val="left"/>
            </w:pPr>
            <w:r>
              <w:t>Cyber Security</w:t>
            </w:r>
          </w:p>
        </w:tc>
        <w:tc>
          <w:tcPr>
            <w:tcW w:w="7128" w:type="dxa"/>
            <w:tcMar>
              <w:top w:w="29" w:type="dxa"/>
              <w:left w:w="115" w:type="dxa"/>
              <w:bottom w:w="29" w:type="dxa"/>
              <w:right w:w="115" w:type="dxa"/>
            </w:tcMar>
          </w:tcPr>
          <w:p w14:paraId="0E348429" w14:textId="3A47D47E" w:rsidR="009426BF" w:rsidRDefault="009426BF" w:rsidP="003B29FF">
            <w:pPr>
              <w:jc w:val="left"/>
            </w:pPr>
            <w:r>
              <w:t>Protection of Systems and Networks, Cyber Security Program Plan and Procedures</w:t>
            </w:r>
          </w:p>
        </w:tc>
      </w:tr>
    </w:tbl>
    <w:p w14:paraId="24301E7F" w14:textId="1BF17139" w:rsidR="00500D47" w:rsidRDefault="00500D47" w:rsidP="00500D47">
      <w:pPr>
        <w:jc w:val="left"/>
        <w:sectPr w:rsidR="00500D47" w:rsidSect="009C3A23">
          <w:headerReference w:type="default" r:id="rId17"/>
          <w:footerReference w:type="default" r:id="rId18"/>
          <w:type w:val="continuous"/>
          <w:pgSz w:w="12240" w:h="15840"/>
          <w:pgMar w:top="1440" w:right="1440" w:bottom="1440" w:left="1440" w:header="720" w:footer="720" w:gutter="0"/>
          <w:cols w:space="720"/>
          <w:docGrid w:linePitch="360"/>
        </w:sectPr>
      </w:pPr>
    </w:p>
    <w:p w14:paraId="650EB864" w14:textId="74A72393" w:rsidR="0018286D" w:rsidRPr="008B7606" w:rsidRDefault="0018286D" w:rsidP="00FB3F92">
      <w:pPr>
        <w:pStyle w:val="Attachmenttitle"/>
      </w:pPr>
      <w:bookmarkStart w:id="60" w:name="_Toc199230894"/>
      <w:r w:rsidRPr="008B7606">
        <w:lastRenderedPageBreak/>
        <w:t>A</w:t>
      </w:r>
      <w:r w:rsidR="003B29FF" w:rsidRPr="008B7606">
        <w:t>ttachment </w:t>
      </w:r>
      <w:r w:rsidRPr="008B7606">
        <w:t>1</w:t>
      </w:r>
      <w:r w:rsidR="00B56FB8">
        <w:t xml:space="preserve">: </w:t>
      </w:r>
      <w:r w:rsidRPr="008B7606">
        <w:t xml:space="preserve">Revision History for </w:t>
      </w:r>
      <w:r w:rsidR="003B29FF" w:rsidRPr="008B7606">
        <w:t>IMC</w:t>
      </w:r>
      <w:r w:rsidR="004752DD">
        <w:t> </w:t>
      </w:r>
      <w:r w:rsidR="003B29FF" w:rsidRPr="008B7606">
        <w:t>0612 Appendix</w:t>
      </w:r>
      <w:r w:rsidR="004752DD">
        <w:t> </w:t>
      </w:r>
      <w:r w:rsidR="003B29FF" w:rsidRPr="008B7606">
        <w:t>B</w:t>
      </w:r>
      <w:bookmarkEnd w:id="60"/>
    </w:p>
    <w:tbl>
      <w:tblPr>
        <w:tblStyle w:val="IM"/>
        <w:tblW w:w="13290" w:type="dxa"/>
        <w:tblLayout w:type="fixed"/>
        <w:tblLook w:val="04A0" w:firstRow="1" w:lastRow="0" w:firstColumn="1" w:lastColumn="0" w:noHBand="0" w:noVBand="1"/>
      </w:tblPr>
      <w:tblGrid>
        <w:gridCol w:w="1523"/>
        <w:gridCol w:w="1710"/>
        <w:gridCol w:w="6037"/>
        <w:gridCol w:w="1680"/>
        <w:gridCol w:w="2340"/>
      </w:tblGrid>
      <w:tr w:rsidR="004511EB" w:rsidRPr="008B7606" w14:paraId="545BD0AF" w14:textId="77777777" w:rsidTr="00B26C1B">
        <w:tc>
          <w:tcPr>
            <w:tcW w:w="1523" w:type="dxa"/>
          </w:tcPr>
          <w:p w14:paraId="146318E8" w14:textId="77777777" w:rsidR="004511EB" w:rsidRPr="008B7606" w:rsidRDefault="004511EB" w:rsidP="00391333">
            <w:pPr>
              <w:pStyle w:val="BodyText-table"/>
            </w:pPr>
            <w:r w:rsidRPr="008B7606">
              <w:t>Commitment Tracking Number</w:t>
            </w:r>
          </w:p>
        </w:tc>
        <w:tc>
          <w:tcPr>
            <w:tcW w:w="1710" w:type="dxa"/>
          </w:tcPr>
          <w:p w14:paraId="38BF494F" w14:textId="77777777" w:rsidR="004511EB" w:rsidRPr="008B7606" w:rsidRDefault="004511EB" w:rsidP="00FA40FD">
            <w:pPr>
              <w:pStyle w:val="BodyText-table"/>
            </w:pPr>
            <w:r w:rsidRPr="008B7606">
              <w:t>Accession Number</w:t>
            </w:r>
          </w:p>
          <w:p w14:paraId="1D6C368D" w14:textId="77777777" w:rsidR="004511EB" w:rsidRPr="008B7606" w:rsidRDefault="004511EB" w:rsidP="00FA40FD">
            <w:pPr>
              <w:pStyle w:val="BodyText-table"/>
            </w:pPr>
            <w:r w:rsidRPr="008B7606">
              <w:t>Issue Date</w:t>
            </w:r>
          </w:p>
          <w:p w14:paraId="5B758F18" w14:textId="77777777" w:rsidR="004511EB" w:rsidRPr="008B7606" w:rsidRDefault="004511EB" w:rsidP="00FA40FD">
            <w:pPr>
              <w:pStyle w:val="BodyText-table"/>
            </w:pPr>
            <w:r w:rsidRPr="008B7606">
              <w:t>Change Notice</w:t>
            </w:r>
          </w:p>
        </w:tc>
        <w:tc>
          <w:tcPr>
            <w:tcW w:w="6037" w:type="dxa"/>
          </w:tcPr>
          <w:p w14:paraId="47FF7DAF" w14:textId="77777777" w:rsidR="004511EB" w:rsidRPr="008B7606" w:rsidRDefault="004511EB" w:rsidP="00FA40FD">
            <w:pPr>
              <w:pStyle w:val="BodyText-table"/>
              <w:jc w:val="center"/>
            </w:pPr>
            <w:r w:rsidRPr="008B7606">
              <w:t>Description of Change</w:t>
            </w:r>
          </w:p>
        </w:tc>
        <w:tc>
          <w:tcPr>
            <w:tcW w:w="1680" w:type="dxa"/>
          </w:tcPr>
          <w:p w14:paraId="2F8586FB" w14:textId="77777777" w:rsidR="004511EB" w:rsidRPr="008B7606" w:rsidRDefault="004511EB" w:rsidP="00391333">
            <w:pPr>
              <w:pStyle w:val="BodyText-table"/>
            </w:pPr>
            <w:r w:rsidRPr="008B7606">
              <w:t>Training Required and Completion Date</w:t>
            </w:r>
          </w:p>
        </w:tc>
        <w:tc>
          <w:tcPr>
            <w:tcW w:w="2340" w:type="dxa"/>
          </w:tcPr>
          <w:p w14:paraId="30980DF2" w14:textId="04127625" w:rsidR="004511EB" w:rsidRPr="008B7606" w:rsidRDefault="00BE702C" w:rsidP="00391333">
            <w:pPr>
              <w:pStyle w:val="BodyText-table"/>
            </w:pPr>
            <w:r w:rsidRPr="00197F54">
              <w:t xml:space="preserve">Comment </w:t>
            </w:r>
            <w:r>
              <w:t xml:space="preserve">Resolution </w:t>
            </w:r>
            <w:r w:rsidRPr="00197F54">
              <w:t xml:space="preserve">and </w:t>
            </w:r>
            <w:r>
              <w:t xml:space="preserve">Closed </w:t>
            </w:r>
            <w:r w:rsidRPr="00197F54">
              <w:t xml:space="preserve">Feedback </w:t>
            </w:r>
            <w:r>
              <w:t xml:space="preserve">Form </w:t>
            </w:r>
            <w:r w:rsidRPr="00197F54">
              <w:t>Accession Number</w:t>
            </w:r>
            <w:r>
              <w:t xml:space="preserve"> </w:t>
            </w:r>
            <w:r w:rsidR="00FC0283">
              <w:br/>
            </w:r>
            <w:r>
              <w:t>(Pre-Decisional, Non-Public Information)</w:t>
            </w:r>
          </w:p>
        </w:tc>
      </w:tr>
      <w:tr w:rsidR="008B7606" w:rsidRPr="008B7606" w14:paraId="2994F3BF" w14:textId="77777777" w:rsidTr="00B26C1B">
        <w:trPr>
          <w:tblHeader w:val="0"/>
        </w:trPr>
        <w:tc>
          <w:tcPr>
            <w:tcW w:w="1523" w:type="dxa"/>
          </w:tcPr>
          <w:p w14:paraId="6161A642" w14:textId="77777777" w:rsidR="008B7606" w:rsidRPr="008B7606" w:rsidRDefault="008B7606" w:rsidP="00391333">
            <w:pPr>
              <w:tabs>
                <w:tab w:val="left" w:pos="-1080"/>
                <w:tab w:val="left" w:pos="-720"/>
                <w:tab w:val="left" w:pos="0"/>
                <w:tab w:val="left" w:pos="720"/>
                <w:tab w:val="left" w:pos="1440"/>
              </w:tabs>
            </w:pPr>
          </w:p>
        </w:tc>
        <w:tc>
          <w:tcPr>
            <w:tcW w:w="1710" w:type="dxa"/>
          </w:tcPr>
          <w:p w14:paraId="7A342643" w14:textId="77777777" w:rsidR="008B7606" w:rsidRPr="008B7606" w:rsidRDefault="008B7606" w:rsidP="00BE702C">
            <w:pPr>
              <w:tabs>
                <w:tab w:val="left" w:pos="-1080"/>
                <w:tab w:val="left" w:pos="-720"/>
                <w:tab w:val="left" w:pos="0"/>
                <w:tab w:val="left" w:pos="720"/>
                <w:tab w:val="left" w:pos="1440"/>
              </w:tabs>
            </w:pPr>
            <w:r w:rsidRPr="008B7606">
              <w:t>04/29/</w:t>
            </w:r>
            <w:r w:rsidR="007E5908">
              <w:t>20</w:t>
            </w:r>
            <w:r w:rsidRPr="008B7606">
              <w:t>02</w:t>
            </w:r>
          </w:p>
          <w:p w14:paraId="3DACD4F2" w14:textId="77777777" w:rsidR="008B7606" w:rsidRPr="008B7606" w:rsidRDefault="0069221C" w:rsidP="00BE702C">
            <w:pPr>
              <w:tabs>
                <w:tab w:val="left" w:pos="-1080"/>
                <w:tab w:val="left" w:pos="-720"/>
                <w:tab w:val="left" w:pos="0"/>
                <w:tab w:val="left" w:pos="720"/>
                <w:tab w:val="left" w:pos="1440"/>
              </w:tabs>
            </w:pPr>
            <w:r w:rsidRPr="00F2320F">
              <w:t>CN 02-021</w:t>
            </w:r>
          </w:p>
        </w:tc>
        <w:tc>
          <w:tcPr>
            <w:tcW w:w="6037" w:type="dxa"/>
          </w:tcPr>
          <w:p w14:paraId="2A722474" w14:textId="1DA51EE7" w:rsidR="008B7606" w:rsidRPr="008B7606" w:rsidRDefault="00A15803" w:rsidP="00A72E39">
            <w:pPr>
              <w:tabs>
                <w:tab w:val="left" w:pos="-1080"/>
                <w:tab w:val="left" w:pos="-720"/>
                <w:tab w:val="left" w:pos="0"/>
                <w:tab w:val="left" w:pos="720"/>
                <w:tab w:val="left" w:pos="1440"/>
                <w:tab w:val="left" w:pos="2160"/>
                <w:tab w:val="left" w:pos="2880"/>
                <w:tab w:val="left" w:pos="3600"/>
                <w:tab w:val="left" w:pos="4320"/>
                <w:tab w:val="left" w:pos="4590"/>
              </w:tabs>
            </w:pPr>
            <w:r>
              <w:t>IMC 0612 Appendix B removed from IMC 0612 and made a standalone document.</w:t>
            </w:r>
            <w:r w:rsidR="00735C1F">
              <w:t xml:space="preserve"> </w:t>
            </w:r>
            <w:r>
              <w:t>Unable to locate</w:t>
            </w:r>
            <w:r w:rsidR="009D7E0B">
              <w:t xml:space="preserve"> </w:t>
            </w:r>
            <w:proofErr w:type="spellStart"/>
            <w:r w:rsidR="009D7E0B">
              <w:t>orignial</w:t>
            </w:r>
            <w:proofErr w:type="spellEnd"/>
            <w:r>
              <w:t xml:space="preserve"> in ADAMS.</w:t>
            </w:r>
          </w:p>
        </w:tc>
        <w:tc>
          <w:tcPr>
            <w:tcW w:w="1680" w:type="dxa"/>
          </w:tcPr>
          <w:p w14:paraId="77ED3620" w14:textId="77777777" w:rsidR="008B7606" w:rsidRPr="008B7606" w:rsidRDefault="008B7606" w:rsidP="00391333">
            <w:pPr>
              <w:tabs>
                <w:tab w:val="left" w:pos="-1080"/>
                <w:tab w:val="left" w:pos="-720"/>
                <w:tab w:val="left" w:pos="0"/>
                <w:tab w:val="left" w:pos="720"/>
              </w:tabs>
            </w:pPr>
            <w:r w:rsidRPr="008B7606">
              <w:t>No</w:t>
            </w:r>
          </w:p>
        </w:tc>
        <w:tc>
          <w:tcPr>
            <w:tcW w:w="2340" w:type="dxa"/>
          </w:tcPr>
          <w:p w14:paraId="62426E79" w14:textId="77777777" w:rsidR="008B7606" w:rsidRPr="008B7606" w:rsidRDefault="008B7606" w:rsidP="00391333">
            <w:pPr>
              <w:tabs>
                <w:tab w:val="left" w:pos="-1080"/>
                <w:tab w:val="left" w:pos="-720"/>
                <w:tab w:val="left" w:pos="0"/>
                <w:tab w:val="left" w:pos="720"/>
                <w:tab w:val="left" w:pos="1440"/>
                <w:tab w:val="left" w:pos="2160"/>
              </w:tabs>
            </w:pPr>
          </w:p>
        </w:tc>
      </w:tr>
      <w:tr w:rsidR="00A70F96" w:rsidRPr="008B7606" w14:paraId="6B5D8723" w14:textId="77777777" w:rsidTr="00B26C1B">
        <w:trPr>
          <w:tblHeader w:val="0"/>
        </w:trPr>
        <w:tc>
          <w:tcPr>
            <w:tcW w:w="1523" w:type="dxa"/>
          </w:tcPr>
          <w:p w14:paraId="5257AD6B" w14:textId="77777777" w:rsidR="00A70F96" w:rsidRPr="008B7606" w:rsidRDefault="00A70F96" w:rsidP="00391333">
            <w:pPr>
              <w:tabs>
                <w:tab w:val="left" w:pos="-1080"/>
                <w:tab w:val="left" w:pos="-720"/>
                <w:tab w:val="left" w:pos="0"/>
                <w:tab w:val="left" w:pos="720"/>
                <w:tab w:val="left" w:pos="1440"/>
              </w:tabs>
            </w:pPr>
          </w:p>
        </w:tc>
        <w:tc>
          <w:tcPr>
            <w:tcW w:w="1710" w:type="dxa"/>
          </w:tcPr>
          <w:p w14:paraId="08A4C335" w14:textId="77777777" w:rsidR="00FE3738" w:rsidRDefault="00E25729" w:rsidP="00BE702C">
            <w:pPr>
              <w:tabs>
                <w:tab w:val="left" w:pos="-1080"/>
                <w:tab w:val="left" w:pos="-720"/>
                <w:tab w:val="left" w:pos="0"/>
                <w:tab w:val="left" w:pos="720"/>
                <w:tab w:val="left" w:pos="1440"/>
              </w:tabs>
            </w:pPr>
            <w:hyperlink r:id="rId19" w:history="1">
              <w:r w:rsidRPr="00E25729">
                <w:rPr>
                  <w:rStyle w:val="Hyperlink"/>
                </w:rPr>
                <w:t>ML030800420</w:t>
              </w:r>
            </w:hyperlink>
            <w:r w:rsidR="00FE3738">
              <w:t>02/21/</w:t>
            </w:r>
            <w:r w:rsidR="007E5908">
              <w:t>20</w:t>
            </w:r>
            <w:r w:rsidR="00FE3738">
              <w:t>03</w:t>
            </w:r>
          </w:p>
          <w:p w14:paraId="33E179DC" w14:textId="77777777" w:rsidR="00A70F96" w:rsidRDefault="00FE3738" w:rsidP="00BE702C">
            <w:pPr>
              <w:tabs>
                <w:tab w:val="left" w:pos="-1080"/>
                <w:tab w:val="left" w:pos="-720"/>
                <w:tab w:val="left" w:pos="0"/>
                <w:tab w:val="left" w:pos="720"/>
                <w:tab w:val="left" w:pos="1440"/>
              </w:tabs>
            </w:pPr>
            <w:r w:rsidRPr="00F2320F">
              <w:t>CN 03-006</w:t>
            </w:r>
          </w:p>
        </w:tc>
        <w:tc>
          <w:tcPr>
            <w:tcW w:w="6037" w:type="dxa"/>
          </w:tcPr>
          <w:p w14:paraId="6C0CA9D6" w14:textId="1330B771" w:rsidR="00A70F96" w:rsidRPr="008B7606" w:rsidRDefault="00FE3738" w:rsidP="00A72E39">
            <w:pPr>
              <w:tabs>
                <w:tab w:val="left" w:pos="-1080"/>
                <w:tab w:val="left" w:pos="-720"/>
                <w:tab w:val="left" w:pos="0"/>
                <w:tab w:val="left" w:pos="720"/>
                <w:tab w:val="left" w:pos="1440"/>
                <w:tab w:val="left" w:pos="2160"/>
                <w:tab w:val="left" w:pos="2880"/>
                <w:tab w:val="left" w:pos="3600"/>
                <w:tab w:val="left" w:pos="4320"/>
                <w:tab w:val="left" w:pos="4590"/>
              </w:tabs>
            </w:pPr>
            <w:r>
              <w:t xml:space="preserve">Editorial changes </w:t>
            </w:r>
            <w:proofErr w:type="gramStart"/>
            <w:r>
              <w:t>made</w:t>
            </w:r>
            <w:proofErr w:type="gramEnd"/>
            <w:r>
              <w:t xml:space="preserve"> to reflect title changes to standard ROP terminology.</w:t>
            </w:r>
            <w:r w:rsidR="00735C1F">
              <w:t xml:space="preserve"> </w:t>
            </w:r>
            <w:r w:rsidR="00A15803" w:rsidRPr="008B7606">
              <w:t xml:space="preserve">Appendix B was removed as an attachment to IMC-0612 and was issued as </w:t>
            </w:r>
            <w:proofErr w:type="spellStart"/>
            <w:proofErr w:type="gramStart"/>
            <w:r w:rsidR="00A15803" w:rsidRPr="008B7606">
              <w:t>stand alone</w:t>
            </w:r>
            <w:proofErr w:type="spellEnd"/>
            <w:proofErr w:type="gramEnd"/>
            <w:r w:rsidR="00A15803" w:rsidRPr="008B7606">
              <w:t xml:space="preserve"> document.</w:t>
            </w:r>
          </w:p>
        </w:tc>
        <w:tc>
          <w:tcPr>
            <w:tcW w:w="1680" w:type="dxa"/>
          </w:tcPr>
          <w:p w14:paraId="3CDC6A6F" w14:textId="77777777" w:rsidR="00A70F96" w:rsidRPr="008B7606" w:rsidRDefault="00FE3738" w:rsidP="00391333">
            <w:pPr>
              <w:tabs>
                <w:tab w:val="left" w:pos="-1080"/>
                <w:tab w:val="left" w:pos="-720"/>
                <w:tab w:val="left" w:pos="0"/>
                <w:tab w:val="left" w:pos="720"/>
              </w:tabs>
            </w:pPr>
            <w:r>
              <w:t>No</w:t>
            </w:r>
          </w:p>
        </w:tc>
        <w:tc>
          <w:tcPr>
            <w:tcW w:w="2340" w:type="dxa"/>
          </w:tcPr>
          <w:p w14:paraId="6EEBE92E" w14:textId="77777777" w:rsidR="00A70F96" w:rsidRPr="008B7606" w:rsidRDefault="00A70F96" w:rsidP="00391333">
            <w:pPr>
              <w:tabs>
                <w:tab w:val="left" w:pos="-1080"/>
                <w:tab w:val="left" w:pos="-720"/>
                <w:tab w:val="left" w:pos="0"/>
                <w:tab w:val="left" w:pos="720"/>
                <w:tab w:val="left" w:pos="1440"/>
                <w:tab w:val="left" w:pos="2160"/>
              </w:tabs>
            </w:pPr>
          </w:p>
        </w:tc>
      </w:tr>
      <w:tr w:rsidR="00A70F96" w:rsidRPr="008B7606" w14:paraId="7CC316F9" w14:textId="77777777" w:rsidTr="00B26C1B">
        <w:trPr>
          <w:tblHeader w:val="0"/>
        </w:trPr>
        <w:tc>
          <w:tcPr>
            <w:tcW w:w="1523" w:type="dxa"/>
          </w:tcPr>
          <w:p w14:paraId="7E164C9C" w14:textId="77777777" w:rsidR="00A70F96" w:rsidRPr="008B7606" w:rsidRDefault="00A70F96" w:rsidP="00391333">
            <w:pPr>
              <w:tabs>
                <w:tab w:val="left" w:pos="-1080"/>
                <w:tab w:val="left" w:pos="-720"/>
                <w:tab w:val="left" w:pos="0"/>
                <w:tab w:val="left" w:pos="720"/>
                <w:tab w:val="left" w:pos="1440"/>
              </w:tabs>
            </w:pPr>
          </w:p>
        </w:tc>
        <w:tc>
          <w:tcPr>
            <w:tcW w:w="1710" w:type="dxa"/>
          </w:tcPr>
          <w:p w14:paraId="38860977" w14:textId="77777777" w:rsidR="00A70F96" w:rsidRDefault="00083AE1" w:rsidP="00BE702C">
            <w:pPr>
              <w:tabs>
                <w:tab w:val="left" w:pos="-1080"/>
                <w:tab w:val="left" w:pos="-720"/>
                <w:tab w:val="left" w:pos="0"/>
                <w:tab w:val="left" w:pos="720"/>
                <w:tab w:val="left" w:pos="1440"/>
              </w:tabs>
            </w:pPr>
            <w:hyperlink r:id="rId20" w:history="1">
              <w:r w:rsidRPr="00E25729">
                <w:rPr>
                  <w:rStyle w:val="Hyperlink"/>
                </w:rPr>
                <w:t>ML031610690</w:t>
              </w:r>
            </w:hyperlink>
            <w:r w:rsidR="00FE3738">
              <w:t>06/20/</w:t>
            </w:r>
            <w:r w:rsidR="007E5908">
              <w:t>20</w:t>
            </w:r>
            <w:r w:rsidR="00FE3738">
              <w:t>03</w:t>
            </w:r>
          </w:p>
          <w:p w14:paraId="0925D966" w14:textId="77777777" w:rsidR="00FE3738" w:rsidRDefault="00FE3738" w:rsidP="00BE702C">
            <w:pPr>
              <w:tabs>
                <w:tab w:val="left" w:pos="-1080"/>
                <w:tab w:val="left" w:pos="-720"/>
                <w:tab w:val="left" w:pos="0"/>
                <w:tab w:val="left" w:pos="720"/>
                <w:tab w:val="left" w:pos="1440"/>
              </w:tabs>
            </w:pPr>
            <w:r w:rsidRPr="00F2320F">
              <w:t>CN 03-021</w:t>
            </w:r>
          </w:p>
        </w:tc>
        <w:tc>
          <w:tcPr>
            <w:tcW w:w="6037" w:type="dxa"/>
          </w:tcPr>
          <w:p w14:paraId="0C11D641" w14:textId="77777777" w:rsidR="00FE3738" w:rsidRPr="00FE3738"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pPr>
            <w:r w:rsidRPr="00FE3738">
              <w:t>Revised to achieve the following:</w:t>
            </w:r>
          </w:p>
          <w:p w14:paraId="235537EF" w14:textId="77777777" w:rsidR="00A70F96" w:rsidRPr="008B7606"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pPr>
            <w:r w:rsidRPr="00FE3738">
              <w:t>1. Consistency with IMC-0306.</w:t>
            </w:r>
            <w:r>
              <w:t xml:space="preserve"> </w:t>
            </w:r>
            <w:r w:rsidRPr="00FE3738">
              <w:t>2. Present information in the order in which the activities will normally be performed in the process of developing and transmitting a reactor inspection report.</w:t>
            </w:r>
            <w:r>
              <w:t xml:space="preserve"> </w:t>
            </w:r>
            <w:r w:rsidRPr="00FE3738">
              <w:t>3. Remove specific enforcement guidance to ensure consistency between the guidance in 0612 and the Enforcement Policy and Manual.</w:t>
            </w:r>
            <w:r>
              <w:t xml:space="preserve"> </w:t>
            </w:r>
            <w:r w:rsidRPr="00FE3738">
              <w:t>4. Correct incorrect or conflicting information.</w:t>
            </w:r>
          </w:p>
        </w:tc>
        <w:tc>
          <w:tcPr>
            <w:tcW w:w="1680" w:type="dxa"/>
          </w:tcPr>
          <w:p w14:paraId="174F87C5" w14:textId="77777777" w:rsidR="00A70F96" w:rsidRPr="008B7606" w:rsidRDefault="00FE3738" w:rsidP="00391333">
            <w:pPr>
              <w:tabs>
                <w:tab w:val="left" w:pos="-1080"/>
                <w:tab w:val="left" w:pos="-720"/>
                <w:tab w:val="left" w:pos="0"/>
                <w:tab w:val="left" w:pos="720"/>
              </w:tabs>
            </w:pPr>
            <w:r>
              <w:t>No</w:t>
            </w:r>
          </w:p>
        </w:tc>
        <w:tc>
          <w:tcPr>
            <w:tcW w:w="2340" w:type="dxa"/>
          </w:tcPr>
          <w:p w14:paraId="61185007" w14:textId="77777777" w:rsidR="00A70F96" w:rsidRPr="008B7606" w:rsidRDefault="00A70F96" w:rsidP="00391333">
            <w:pPr>
              <w:tabs>
                <w:tab w:val="left" w:pos="-1080"/>
                <w:tab w:val="left" w:pos="-720"/>
                <w:tab w:val="left" w:pos="0"/>
                <w:tab w:val="left" w:pos="720"/>
                <w:tab w:val="left" w:pos="1440"/>
                <w:tab w:val="left" w:pos="2160"/>
              </w:tabs>
            </w:pPr>
          </w:p>
        </w:tc>
      </w:tr>
      <w:tr w:rsidR="008B7606" w:rsidRPr="008B7606" w14:paraId="4B8E8223" w14:textId="77777777" w:rsidTr="00B26C1B">
        <w:trPr>
          <w:tblHeader w:val="0"/>
        </w:trPr>
        <w:tc>
          <w:tcPr>
            <w:tcW w:w="1523" w:type="dxa"/>
          </w:tcPr>
          <w:p w14:paraId="63554704" w14:textId="77777777" w:rsidR="008B7606" w:rsidRPr="008B7606" w:rsidRDefault="008B7606" w:rsidP="00391333">
            <w:pPr>
              <w:tabs>
                <w:tab w:val="left" w:pos="-1080"/>
                <w:tab w:val="left" w:pos="-720"/>
                <w:tab w:val="left" w:pos="0"/>
                <w:tab w:val="left" w:pos="720"/>
                <w:tab w:val="left" w:pos="1440"/>
              </w:tabs>
            </w:pPr>
          </w:p>
        </w:tc>
        <w:tc>
          <w:tcPr>
            <w:tcW w:w="1710" w:type="dxa"/>
          </w:tcPr>
          <w:p w14:paraId="59924855" w14:textId="77777777" w:rsidR="00A32D51" w:rsidRDefault="00A32D51" w:rsidP="00BE702C">
            <w:pPr>
              <w:tabs>
                <w:tab w:val="left" w:pos="-1080"/>
                <w:tab w:val="left" w:pos="-720"/>
                <w:tab w:val="left" w:pos="0"/>
                <w:tab w:val="left" w:pos="720"/>
                <w:tab w:val="left" w:pos="1440"/>
              </w:tabs>
            </w:pPr>
            <w:hyperlink r:id="rId21" w:history="1">
              <w:r w:rsidRPr="00A32D51">
                <w:rPr>
                  <w:rStyle w:val="Hyperlink"/>
                </w:rPr>
                <w:t>ML051400254</w:t>
              </w:r>
            </w:hyperlink>
          </w:p>
          <w:p w14:paraId="5BEDC396" w14:textId="77777777" w:rsidR="008B7606" w:rsidRPr="008B7606" w:rsidRDefault="008B7606" w:rsidP="00BE702C">
            <w:pPr>
              <w:tabs>
                <w:tab w:val="left" w:pos="-1080"/>
                <w:tab w:val="left" w:pos="-720"/>
                <w:tab w:val="left" w:pos="0"/>
                <w:tab w:val="left" w:pos="720"/>
                <w:tab w:val="left" w:pos="1440"/>
              </w:tabs>
            </w:pPr>
            <w:r w:rsidRPr="008B7606">
              <w:t>05/19/</w:t>
            </w:r>
            <w:r w:rsidR="007E5908">
              <w:t>20</w:t>
            </w:r>
            <w:r w:rsidRPr="008B7606">
              <w:t>05</w:t>
            </w:r>
          </w:p>
          <w:p w14:paraId="4B75421C" w14:textId="77777777" w:rsidR="008B7606" w:rsidRPr="008B7606" w:rsidRDefault="00A70F96" w:rsidP="00BE702C">
            <w:pPr>
              <w:tabs>
                <w:tab w:val="left" w:pos="-1080"/>
                <w:tab w:val="left" w:pos="-720"/>
                <w:tab w:val="left" w:pos="0"/>
                <w:tab w:val="left" w:pos="720"/>
                <w:tab w:val="left" w:pos="1440"/>
              </w:tabs>
            </w:pPr>
            <w:r w:rsidRPr="00F2320F">
              <w:t>CN 05-014</w:t>
            </w:r>
          </w:p>
        </w:tc>
        <w:tc>
          <w:tcPr>
            <w:tcW w:w="6037" w:type="dxa"/>
          </w:tcPr>
          <w:p w14:paraId="6C76063C" w14:textId="4790AFAD" w:rsidR="008B7606" w:rsidRPr="008B7606" w:rsidRDefault="008B7606" w:rsidP="00A72E39">
            <w:pPr>
              <w:tabs>
                <w:tab w:val="left" w:pos="-1080"/>
                <w:tab w:val="left" w:pos="-720"/>
                <w:tab w:val="left" w:pos="0"/>
                <w:tab w:val="left" w:pos="720"/>
                <w:tab w:val="left" w:pos="1440"/>
                <w:tab w:val="left" w:pos="2160"/>
                <w:tab w:val="left" w:pos="2880"/>
                <w:tab w:val="left" w:pos="3600"/>
                <w:tab w:val="left" w:pos="4320"/>
                <w:tab w:val="left" w:pos="4590"/>
              </w:tabs>
            </w:pPr>
            <w:r w:rsidRPr="008B7606">
              <w:t xml:space="preserve">Revised to add Question No. 5 to Minor Questions in </w:t>
            </w:r>
            <w:r w:rsidR="00922C1A">
              <w:t>s</w:t>
            </w:r>
            <w:r w:rsidRPr="008B7606">
              <w:t>ection</w:t>
            </w:r>
            <w:r w:rsidR="00922C1A">
              <w:t> </w:t>
            </w:r>
            <w:r w:rsidRPr="008B7606">
              <w:t xml:space="preserve">3 and Question No. 6 to the SDP Questions in </w:t>
            </w:r>
            <w:r w:rsidR="00BF101A">
              <w:t>s</w:t>
            </w:r>
            <w:r w:rsidRPr="008B7606">
              <w:t>ection 4 to reflect the new maintenance risk assessment and risk management SDP, IMC 0609, Appendix K, “Maintenance Rule Risk Assessment and Risk Management.”</w:t>
            </w:r>
          </w:p>
        </w:tc>
        <w:tc>
          <w:tcPr>
            <w:tcW w:w="1680" w:type="dxa"/>
          </w:tcPr>
          <w:p w14:paraId="06DA1261" w14:textId="77777777" w:rsidR="008B7606" w:rsidRPr="008B7606" w:rsidRDefault="008B7606" w:rsidP="00391333">
            <w:pPr>
              <w:tabs>
                <w:tab w:val="left" w:pos="-1080"/>
                <w:tab w:val="left" w:pos="-720"/>
                <w:tab w:val="left" w:pos="0"/>
                <w:tab w:val="left" w:pos="720"/>
              </w:tabs>
            </w:pPr>
            <w:r w:rsidRPr="008B7606">
              <w:t>No</w:t>
            </w:r>
          </w:p>
        </w:tc>
        <w:tc>
          <w:tcPr>
            <w:tcW w:w="2340" w:type="dxa"/>
          </w:tcPr>
          <w:p w14:paraId="76FFB9F9" w14:textId="77777777" w:rsidR="008B7606" w:rsidRPr="008B7606" w:rsidRDefault="008B7606" w:rsidP="00391333">
            <w:pPr>
              <w:tabs>
                <w:tab w:val="left" w:pos="-1080"/>
                <w:tab w:val="left" w:pos="-720"/>
                <w:tab w:val="left" w:pos="0"/>
                <w:tab w:val="left" w:pos="720"/>
                <w:tab w:val="left" w:pos="1440"/>
                <w:tab w:val="left" w:pos="2160"/>
              </w:tabs>
            </w:pPr>
          </w:p>
        </w:tc>
      </w:tr>
      <w:tr w:rsidR="008B7606" w:rsidRPr="008B7606" w14:paraId="292BFAF4" w14:textId="77777777" w:rsidTr="00B26C1B">
        <w:trPr>
          <w:tblHeader w:val="0"/>
        </w:trPr>
        <w:tc>
          <w:tcPr>
            <w:tcW w:w="1523" w:type="dxa"/>
          </w:tcPr>
          <w:p w14:paraId="35235C25" w14:textId="77777777" w:rsidR="008B7606" w:rsidRPr="008B7606" w:rsidRDefault="008B7606" w:rsidP="00391333">
            <w:pPr>
              <w:tabs>
                <w:tab w:val="left" w:pos="-1080"/>
                <w:tab w:val="left" w:pos="-720"/>
                <w:tab w:val="left" w:pos="0"/>
                <w:tab w:val="left" w:pos="720"/>
                <w:tab w:val="left" w:pos="1440"/>
              </w:tabs>
            </w:pPr>
          </w:p>
        </w:tc>
        <w:tc>
          <w:tcPr>
            <w:tcW w:w="1710" w:type="dxa"/>
          </w:tcPr>
          <w:p w14:paraId="2892D2B5" w14:textId="77777777" w:rsidR="00800CD3" w:rsidRDefault="00A32D51" w:rsidP="00BE702C">
            <w:pPr>
              <w:tabs>
                <w:tab w:val="left" w:pos="-1080"/>
                <w:tab w:val="left" w:pos="-720"/>
                <w:tab w:val="left" w:pos="0"/>
                <w:tab w:val="left" w:pos="720"/>
                <w:tab w:val="left" w:pos="1440"/>
              </w:tabs>
            </w:pPr>
            <w:hyperlink r:id="rId22" w:history="1">
              <w:r w:rsidRPr="00A32D51">
                <w:rPr>
                  <w:rStyle w:val="Hyperlink"/>
                </w:rPr>
                <w:t>ML052700266</w:t>
              </w:r>
            </w:hyperlink>
          </w:p>
          <w:p w14:paraId="23AA265F" w14:textId="77777777" w:rsidR="008B7606" w:rsidRPr="008B7606" w:rsidRDefault="008B7606" w:rsidP="00BE702C">
            <w:pPr>
              <w:tabs>
                <w:tab w:val="left" w:pos="-1080"/>
                <w:tab w:val="left" w:pos="-720"/>
                <w:tab w:val="left" w:pos="0"/>
                <w:tab w:val="left" w:pos="720"/>
                <w:tab w:val="left" w:pos="1440"/>
              </w:tabs>
            </w:pPr>
            <w:r w:rsidRPr="008B7606">
              <w:t>09/30/</w:t>
            </w:r>
            <w:r w:rsidR="007E5908">
              <w:t>20</w:t>
            </w:r>
            <w:r w:rsidRPr="008B7606">
              <w:t>05</w:t>
            </w:r>
          </w:p>
          <w:p w14:paraId="518EE254" w14:textId="77777777" w:rsidR="008B7606" w:rsidRPr="008B7606" w:rsidRDefault="00A70F96" w:rsidP="00BE702C">
            <w:pPr>
              <w:tabs>
                <w:tab w:val="left" w:pos="-1080"/>
                <w:tab w:val="left" w:pos="-720"/>
                <w:tab w:val="left" w:pos="0"/>
                <w:tab w:val="left" w:pos="720"/>
                <w:tab w:val="left" w:pos="1440"/>
              </w:tabs>
            </w:pPr>
            <w:r w:rsidRPr="00F2320F">
              <w:t>CN 05-028</w:t>
            </w:r>
          </w:p>
        </w:tc>
        <w:tc>
          <w:tcPr>
            <w:tcW w:w="6037" w:type="dxa"/>
          </w:tcPr>
          <w:p w14:paraId="718D85DB" w14:textId="4EFA21F2" w:rsidR="008B7606" w:rsidRPr="008B7606" w:rsidRDefault="008B7606" w:rsidP="00A72E39">
            <w:pPr>
              <w:tabs>
                <w:tab w:val="left" w:pos="-1080"/>
                <w:tab w:val="left" w:pos="-720"/>
                <w:tab w:val="left" w:pos="0"/>
                <w:tab w:val="left" w:pos="720"/>
                <w:tab w:val="left" w:pos="1440"/>
                <w:tab w:val="left" w:pos="2160"/>
                <w:tab w:val="left" w:pos="2880"/>
                <w:tab w:val="left" w:pos="3600"/>
                <w:tab w:val="left" w:pos="4320"/>
                <w:tab w:val="left" w:pos="4590"/>
              </w:tabs>
            </w:pPr>
            <w:r w:rsidRPr="008B7606">
              <w:t xml:space="preserve">Revised to clarify the definition of </w:t>
            </w:r>
            <w:proofErr w:type="gramStart"/>
            <w:r w:rsidRPr="008B7606">
              <w:t>a performance</w:t>
            </w:r>
            <w:proofErr w:type="gramEnd"/>
            <w:r w:rsidRPr="008B7606">
              <w:t xml:space="preserve"> deficiency and </w:t>
            </w:r>
            <w:proofErr w:type="gramStart"/>
            <w:r w:rsidRPr="008B7606">
              <w:t>a functionality</w:t>
            </w:r>
            <w:proofErr w:type="gramEnd"/>
            <w:r w:rsidRPr="008B7606">
              <w:t xml:space="preserve"> of the control room.</w:t>
            </w:r>
            <w:r w:rsidR="00735C1F">
              <w:t xml:space="preserve"> </w:t>
            </w:r>
            <w:r w:rsidRPr="008B7606">
              <w:t xml:space="preserve">Also, the auxiliary building attribute was added to the cornerstone and objective section. </w:t>
            </w:r>
          </w:p>
        </w:tc>
        <w:tc>
          <w:tcPr>
            <w:tcW w:w="1680" w:type="dxa"/>
          </w:tcPr>
          <w:p w14:paraId="5D551E7D" w14:textId="77777777" w:rsidR="008B7606" w:rsidRPr="008B7606" w:rsidRDefault="008B7606" w:rsidP="00391333">
            <w:pPr>
              <w:tabs>
                <w:tab w:val="left" w:pos="-1080"/>
                <w:tab w:val="left" w:pos="-720"/>
                <w:tab w:val="left" w:pos="0"/>
                <w:tab w:val="left" w:pos="720"/>
              </w:tabs>
            </w:pPr>
            <w:r w:rsidRPr="008B7606">
              <w:t>No</w:t>
            </w:r>
          </w:p>
        </w:tc>
        <w:tc>
          <w:tcPr>
            <w:tcW w:w="2340" w:type="dxa"/>
          </w:tcPr>
          <w:p w14:paraId="257F8C09" w14:textId="77777777" w:rsidR="008B7606" w:rsidRPr="008B7606" w:rsidRDefault="008B7606" w:rsidP="00391333">
            <w:pPr>
              <w:tabs>
                <w:tab w:val="left" w:pos="-1080"/>
                <w:tab w:val="left" w:pos="-720"/>
                <w:tab w:val="left" w:pos="0"/>
                <w:tab w:val="left" w:pos="720"/>
                <w:tab w:val="left" w:pos="1440"/>
                <w:tab w:val="left" w:pos="2160"/>
              </w:tabs>
            </w:pPr>
          </w:p>
        </w:tc>
      </w:tr>
      <w:tr w:rsidR="00FE3738" w:rsidRPr="008B7606" w14:paraId="5225586E" w14:textId="77777777" w:rsidTr="00B26C1B">
        <w:trPr>
          <w:tblHeader w:val="0"/>
        </w:trPr>
        <w:tc>
          <w:tcPr>
            <w:tcW w:w="1523" w:type="dxa"/>
          </w:tcPr>
          <w:p w14:paraId="174739A3" w14:textId="77777777" w:rsidR="00FE3738" w:rsidRPr="008B7606" w:rsidRDefault="00FE3738" w:rsidP="00391333">
            <w:pPr>
              <w:tabs>
                <w:tab w:val="left" w:pos="-1080"/>
                <w:tab w:val="left" w:pos="-720"/>
                <w:tab w:val="left" w:pos="0"/>
                <w:tab w:val="left" w:pos="720"/>
                <w:tab w:val="left" w:pos="1440"/>
              </w:tabs>
            </w:pPr>
          </w:p>
        </w:tc>
        <w:tc>
          <w:tcPr>
            <w:tcW w:w="1710" w:type="dxa"/>
          </w:tcPr>
          <w:p w14:paraId="227AD146" w14:textId="77777777" w:rsidR="00FE3738" w:rsidRPr="008B7606" w:rsidRDefault="00FE3738" w:rsidP="006341D7">
            <w:pPr>
              <w:tabs>
                <w:tab w:val="left" w:pos="-1080"/>
                <w:tab w:val="left" w:pos="-720"/>
                <w:tab w:val="left" w:pos="0"/>
                <w:tab w:val="left" w:pos="720"/>
                <w:tab w:val="left" w:pos="1440"/>
              </w:tabs>
            </w:pPr>
            <w:r w:rsidRPr="008B7606">
              <w:t>11/01/</w:t>
            </w:r>
            <w:r w:rsidR="007E5908">
              <w:t>20</w:t>
            </w:r>
            <w:r w:rsidRPr="008B7606">
              <w:t>06</w:t>
            </w:r>
          </w:p>
        </w:tc>
        <w:tc>
          <w:tcPr>
            <w:tcW w:w="6037" w:type="dxa"/>
          </w:tcPr>
          <w:p w14:paraId="5CBB209A" w14:textId="77777777" w:rsidR="00FE3738" w:rsidRPr="008B7606"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pPr>
            <w:r w:rsidRPr="008B7606">
              <w:t>Revision history reviewed for the last four years.</w:t>
            </w:r>
          </w:p>
        </w:tc>
        <w:tc>
          <w:tcPr>
            <w:tcW w:w="1680" w:type="dxa"/>
          </w:tcPr>
          <w:p w14:paraId="11DE9A4D" w14:textId="77777777" w:rsidR="00FE3738" w:rsidRPr="008B7606" w:rsidRDefault="00FE3738" w:rsidP="00391333">
            <w:pPr>
              <w:tabs>
                <w:tab w:val="left" w:pos="-1080"/>
                <w:tab w:val="left" w:pos="-720"/>
                <w:tab w:val="left" w:pos="0"/>
                <w:tab w:val="left" w:pos="720"/>
              </w:tabs>
            </w:pPr>
            <w:r w:rsidRPr="008B7606">
              <w:t>No</w:t>
            </w:r>
          </w:p>
        </w:tc>
        <w:tc>
          <w:tcPr>
            <w:tcW w:w="2340" w:type="dxa"/>
          </w:tcPr>
          <w:p w14:paraId="23D23419" w14:textId="77777777" w:rsidR="00FE3738" w:rsidRPr="008B7606" w:rsidRDefault="00FE3738" w:rsidP="00391333">
            <w:pPr>
              <w:tabs>
                <w:tab w:val="left" w:pos="-1080"/>
                <w:tab w:val="left" w:pos="-720"/>
                <w:tab w:val="left" w:pos="0"/>
                <w:tab w:val="left" w:pos="720"/>
                <w:tab w:val="left" w:pos="1440"/>
                <w:tab w:val="left" w:pos="2160"/>
              </w:tabs>
            </w:pPr>
          </w:p>
        </w:tc>
      </w:tr>
      <w:tr w:rsidR="00FE3738" w:rsidRPr="008B7606" w14:paraId="7408874D" w14:textId="77777777" w:rsidTr="00B26C1B">
        <w:trPr>
          <w:tblHeader w:val="0"/>
        </w:trPr>
        <w:tc>
          <w:tcPr>
            <w:tcW w:w="1523" w:type="dxa"/>
          </w:tcPr>
          <w:p w14:paraId="7DBE5A62" w14:textId="77777777" w:rsidR="00FE3738" w:rsidRPr="008B7606" w:rsidRDefault="00FE3738" w:rsidP="00391333">
            <w:pPr>
              <w:tabs>
                <w:tab w:val="left" w:pos="-1080"/>
                <w:tab w:val="left" w:pos="-720"/>
                <w:tab w:val="left" w:pos="0"/>
                <w:tab w:val="left" w:pos="720"/>
                <w:tab w:val="left" w:pos="1440"/>
              </w:tabs>
            </w:pPr>
          </w:p>
        </w:tc>
        <w:tc>
          <w:tcPr>
            <w:tcW w:w="1710" w:type="dxa"/>
          </w:tcPr>
          <w:p w14:paraId="0A9E6D6C" w14:textId="77777777" w:rsidR="00FE3738" w:rsidRDefault="00FE3738" w:rsidP="00FE3738">
            <w:pPr>
              <w:tabs>
                <w:tab w:val="left" w:pos="-1080"/>
                <w:tab w:val="left" w:pos="-720"/>
                <w:tab w:val="left" w:pos="0"/>
                <w:tab w:val="left" w:pos="720"/>
                <w:tab w:val="left" w:pos="1440"/>
              </w:tabs>
            </w:pPr>
            <w:hyperlink r:id="rId23" w:history="1">
              <w:r w:rsidRPr="00A32D51">
                <w:rPr>
                  <w:rStyle w:val="Hyperlink"/>
                </w:rPr>
                <w:t>ML060400499</w:t>
              </w:r>
            </w:hyperlink>
          </w:p>
          <w:p w14:paraId="7AD8799C" w14:textId="77777777" w:rsidR="00FE3738" w:rsidRPr="008B7606" w:rsidRDefault="00FE3738" w:rsidP="00FE3738">
            <w:pPr>
              <w:tabs>
                <w:tab w:val="left" w:pos="-1080"/>
                <w:tab w:val="left" w:pos="-720"/>
                <w:tab w:val="left" w:pos="0"/>
                <w:tab w:val="left" w:pos="720"/>
                <w:tab w:val="left" w:pos="1440"/>
              </w:tabs>
            </w:pPr>
            <w:r w:rsidRPr="008B7606">
              <w:t>11/02/</w:t>
            </w:r>
            <w:r w:rsidR="007E5908">
              <w:t>20</w:t>
            </w:r>
            <w:r w:rsidRPr="008B7606">
              <w:t>06</w:t>
            </w:r>
          </w:p>
          <w:p w14:paraId="5DBE4A69" w14:textId="77777777" w:rsidR="00FE3738" w:rsidRPr="008B7606" w:rsidRDefault="00FE3738" w:rsidP="00FE3738">
            <w:pPr>
              <w:tabs>
                <w:tab w:val="left" w:pos="-1080"/>
                <w:tab w:val="left" w:pos="-720"/>
                <w:tab w:val="left" w:pos="0"/>
                <w:tab w:val="left" w:pos="720"/>
                <w:tab w:val="left" w:pos="1440"/>
              </w:tabs>
            </w:pPr>
            <w:r w:rsidRPr="00F2320F">
              <w:t>CN 06-033</w:t>
            </w:r>
          </w:p>
        </w:tc>
        <w:tc>
          <w:tcPr>
            <w:tcW w:w="6037" w:type="dxa"/>
          </w:tcPr>
          <w:p w14:paraId="683977FB" w14:textId="77777777" w:rsidR="00FE3738" w:rsidRPr="008B7606"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pPr>
            <w:r w:rsidRPr="008B7606">
              <w:t>Revised definition of performance deficiency to bring the definition in alignment with the basis for performance deficiency as described in ROP basis document, IMC-0308 attachment 3, “Significance Determination Process Basis Document.”</w:t>
            </w:r>
          </w:p>
        </w:tc>
        <w:tc>
          <w:tcPr>
            <w:tcW w:w="1680" w:type="dxa"/>
          </w:tcPr>
          <w:p w14:paraId="7FBCD037" w14:textId="77777777" w:rsidR="00FE3738" w:rsidRPr="008B7606" w:rsidRDefault="00FE3738" w:rsidP="00391333">
            <w:pPr>
              <w:pStyle w:val="BodyText-table"/>
            </w:pPr>
            <w:r w:rsidRPr="008B7606">
              <w:t>Yes</w:t>
            </w:r>
          </w:p>
          <w:p w14:paraId="098CCDBD" w14:textId="77777777" w:rsidR="00FE3738" w:rsidRPr="008B7606" w:rsidRDefault="00FE3738" w:rsidP="00391333">
            <w:pPr>
              <w:pStyle w:val="BodyText-table"/>
            </w:pPr>
            <w:r w:rsidRPr="008B7606">
              <w:t>09/06/2006</w:t>
            </w:r>
          </w:p>
        </w:tc>
        <w:tc>
          <w:tcPr>
            <w:tcW w:w="2340" w:type="dxa"/>
          </w:tcPr>
          <w:p w14:paraId="79BD7398" w14:textId="77777777" w:rsidR="00FE3738" w:rsidRPr="008B7606" w:rsidRDefault="00FE3738" w:rsidP="00391333">
            <w:pPr>
              <w:pStyle w:val="BodyText-table"/>
            </w:pPr>
            <w:hyperlink r:id="rId24" w:history="1">
              <w:r w:rsidRPr="0069221C">
                <w:rPr>
                  <w:rStyle w:val="Hyperlink"/>
                </w:rPr>
                <w:t>ML063000483</w:t>
              </w:r>
            </w:hyperlink>
          </w:p>
        </w:tc>
      </w:tr>
      <w:tr w:rsidR="00FE3738" w:rsidRPr="008B7606" w14:paraId="6635ABE1" w14:textId="77777777" w:rsidTr="00B26C1B">
        <w:trPr>
          <w:tblHeader w:val="0"/>
        </w:trPr>
        <w:tc>
          <w:tcPr>
            <w:tcW w:w="1523" w:type="dxa"/>
          </w:tcPr>
          <w:p w14:paraId="063B8332" w14:textId="77777777" w:rsidR="00FE3738" w:rsidRPr="008B7606" w:rsidRDefault="00FE3738" w:rsidP="00391333">
            <w:pPr>
              <w:tabs>
                <w:tab w:val="left" w:pos="-1080"/>
                <w:tab w:val="left" w:pos="-720"/>
                <w:tab w:val="left" w:pos="0"/>
                <w:tab w:val="left" w:pos="720"/>
                <w:tab w:val="left" w:pos="1440"/>
              </w:tabs>
            </w:pPr>
          </w:p>
        </w:tc>
        <w:tc>
          <w:tcPr>
            <w:tcW w:w="1710" w:type="dxa"/>
          </w:tcPr>
          <w:p w14:paraId="3424D022" w14:textId="77777777" w:rsidR="00FE3738" w:rsidRDefault="00FE3738" w:rsidP="00FE3738">
            <w:pPr>
              <w:tabs>
                <w:tab w:val="left" w:pos="-1080"/>
                <w:tab w:val="left" w:pos="-720"/>
                <w:tab w:val="left" w:pos="0"/>
                <w:tab w:val="left" w:pos="720"/>
                <w:tab w:val="left" w:pos="1440"/>
              </w:tabs>
            </w:pPr>
            <w:hyperlink r:id="rId25" w:history="1">
              <w:r w:rsidRPr="00800CD3">
                <w:rPr>
                  <w:rStyle w:val="Hyperlink"/>
                </w:rPr>
                <w:t>ML071720417</w:t>
              </w:r>
            </w:hyperlink>
          </w:p>
          <w:p w14:paraId="03518052" w14:textId="77777777" w:rsidR="00FE3738" w:rsidRPr="008B7606" w:rsidRDefault="00FE3738" w:rsidP="00FE3738">
            <w:pPr>
              <w:tabs>
                <w:tab w:val="left" w:pos="-1080"/>
                <w:tab w:val="left" w:pos="-720"/>
                <w:tab w:val="left" w:pos="0"/>
                <w:tab w:val="left" w:pos="720"/>
                <w:tab w:val="left" w:pos="1440"/>
              </w:tabs>
            </w:pPr>
            <w:r w:rsidRPr="008B7606">
              <w:t>09/20/</w:t>
            </w:r>
            <w:r w:rsidR="007E5908">
              <w:t>20</w:t>
            </w:r>
            <w:r w:rsidRPr="008B7606">
              <w:t>07</w:t>
            </w:r>
          </w:p>
          <w:p w14:paraId="68B486B4" w14:textId="77777777" w:rsidR="00FE3738" w:rsidRPr="008B7606" w:rsidRDefault="00FE3738" w:rsidP="00FE3738">
            <w:pPr>
              <w:tabs>
                <w:tab w:val="left" w:pos="-1080"/>
                <w:tab w:val="left" w:pos="-720"/>
                <w:tab w:val="left" w:pos="0"/>
                <w:tab w:val="left" w:pos="720"/>
                <w:tab w:val="left" w:pos="1440"/>
              </w:tabs>
            </w:pPr>
            <w:r w:rsidRPr="00F2320F">
              <w:t>CN 07-029</w:t>
            </w:r>
          </w:p>
        </w:tc>
        <w:tc>
          <w:tcPr>
            <w:tcW w:w="6037" w:type="dxa"/>
          </w:tcPr>
          <w:p w14:paraId="70A09B14" w14:textId="4B371494" w:rsidR="00FE3738" w:rsidRPr="008B7606"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pPr>
            <w:r w:rsidRPr="008B7606">
              <w:t xml:space="preserve">Revised flow chart and </w:t>
            </w:r>
            <w:r w:rsidR="00BF101A">
              <w:t>s</w:t>
            </w:r>
            <w:r w:rsidRPr="008B7606">
              <w:t>ection 3 guidance to address feedback forms. Corrected formatting error on page B-7.</w:t>
            </w:r>
          </w:p>
        </w:tc>
        <w:tc>
          <w:tcPr>
            <w:tcW w:w="1680" w:type="dxa"/>
          </w:tcPr>
          <w:p w14:paraId="5C6A507D" w14:textId="77777777" w:rsidR="00FE3738" w:rsidRPr="008B7606" w:rsidRDefault="00FE3738" w:rsidP="00391333">
            <w:pPr>
              <w:pStyle w:val="BodyText-table"/>
            </w:pPr>
            <w:r w:rsidRPr="008B7606">
              <w:t>No</w:t>
            </w:r>
          </w:p>
        </w:tc>
        <w:tc>
          <w:tcPr>
            <w:tcW w:w="2340" w:type="dxa"/>
          </w:tcPr>
          <w:p w14:paraId="759EBFEC" w14:textId="77777777" w:rsidR="00FE3738" w:rsidRPr="008B7606" w:rsidRDefault="00FE3738" w:rsidP="00391333">
            <w:pPr>
              <w:pStyle w:val="BodyText-table"/>
            </w:pPr>
          </w:p>
        </w:tc>
      </w:tr>
      <w:tr w:rsidR="00FE3738" w:rsidRPr="008B7606" w14:paraId="43B263DE" w14:textId="77777777" w:rsidTr="00B26C1B">
        <w:trPr>
          <w:tblHeader w:val="0"/>
        </w:trPr>
        <w:tc>
          <w:tcPr>
            <w:tcW w:w="1523" w:type="dxa"/>
          </w:tcPr>
          <w:p w14:paraId="340FCD5A" w14:textId="77777777" w:rsidR="00FE3738" w:rsidRPr="008B7606" w:rsidRDefault="00FE3738" w:rsidP="00391333">
            <w:pPr>
              <w:tabs>
                <w:tab w:val="left" w:pos="-1080"/>
                <w:tab w:val="left" w:pos="-720"/>
                <w:tab w:val="left" w:pos="0"/>
                <w:tab w:val="left" w:pos="720"/>
                <w:tab w:val="left" w:pos="1440"/>
              </w:tabs>
            </w:pPr>
          </w:p>
        </w:tc>
        <w:tc>
          <w:tcPr>
            <w:tcW w:w="1710" w:type="dxa"/>
          </w:tcPr>
          <w:p w14:paraId="5D45BDC6" w14:textId="77777777" w:rsidR="00FE3738" w:rsidRDefault="00FE3738" w:rsidP="00FE3738">
            <w:pPr>
              <w:tabs>
                <w:tab w:val="left" w:pos="-1080"/>
                <w:tab w:val="left" w:pos="-720"/>
                <w:tab w:val="left" w:pos="0"/>
                <w:tab w:val="left" w:pos="720"/>
                <w:tab w:val="left" w:pos="1440"/>
              </w:tabs>
            </w:pPr>
            <w:hyperlink r:id="rId26" w:history="1">
              <w:r w:rsidRPr="00800CD3">
                <w:rPr>
                  <w:rStyle w:val="Hyperlink"/>
                </w:rPr>
                <w:t>ML082310381</w:t>
              </w:r>
            </w:hyperlink>
          </w:p>
          <w:p w14:paraId="578E4B17" w14:textId="77777777" w:rsidR="00FE3738" w:rsidRPr="008B7606" w:rsidRDefault="00FE3738" w:rsidP="00FE3738">
            <w:pPr>
              <w:tabs>
                <w:tab w:val="left" w:pos="-1080"/>
                <w:tab w:val="left" w:pos="-720"/>
                <w:tab w:val="left" w:pos="0"/>
                <w:tab w:val="left" w:pos="720"/>
                <w:tab w:val="left" w:pos="1440"/>
              </w:tabs>
            </w:pPr>
            <w:r w:rsidRPr="008B7606">
              <w:t>12/04/</w:t>
            </w:r>
            <w:r w:rsidR="007E5908">
              <w:t>20</w:t>
            </w:r>
            <w:r w:rsidRPr="008B7606">
              <w:t>08</w:t>
            </w:r>
          </w:p>
          <w:p w14:paraId="08E39C5B" w14:textId="77777777" w:rsidR="00FE3738" w:rsidRPr="008B7606" w:rsidRDefault="00FE3738" w:rsidP="00FE3738">
            <w:pPr>
              <w:tabs>
                <w:tab w:val="left" w:pos="-1080"/>
                <w:tab w:val="left" w:pos="-720"/>
                <w:tab w:val="left" w:pos="0"/>
                <w:tab w:val="left" w:pos="720"/>
                <w:tab w:val="left" w:pos="1440"/>
              </w:tabs>
            </w:pPr>
            <w:r w:rsidRPr="00F2320F">
              <w:t>CN 08-034</w:t>
            </w:r>
          </w:p>
        </w:tc>
        <w:tc>
          <w:tcPr>
            <w:tcW w:w="6037" w:type="dxa"/>
          </w:tcPr>
          <w:p w14:paraId="1EF21139" w14:textId="77777777" w:rsidR="00FE3738" w:rsidRPr="008B7606"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pPr>
            <w:r w:rsidRPr="008B7606">
              <w:t>Revised Guidance and Flow Chart to be consistent with changes to IMC 0612. Updated Cornerstone Objectives and Attributes to be consistent with IMC 0308.</w:t>
            </w:r>
          </w:p>
        </w:tc>
        <w:tc>
          <w:tcPr>
            <w:tcW w:w="1680" w:type="dxa"/>
          </w:tcPr>
          <w:p w14:paraId="478B7A18" w14:textId="77777777" w:rsidR="00FE3738" w:rsidRPr="008B7606" w:rsidRDefault="00FE3738" w:rsidP="00391333">
            <w:pPr>
              <w:pStyle w:val="BodyText-table"/>
            </w:pPr>
            <w:r w:rsidRPr="008B7606">
              <w:t>Yes</w:t>
            </w:r>
          </w:p>
          <w:p w14:paraId="4CD7C202" w14:textId="77777777" w:rsidR="00FE3738" w:rsidRPr="008B7606" w:rsidRDefault="00FE3738" w:rsidP="00391333">
            <w:pPr>
              <w:pStyle w:val="BodyText-table"/>
            </w:pPr>
            <w:r w:rsidRPr="008B7606">
              <w:t>12/03/2008</w:t>
            </w:r>
          </w:p>
        </w:tc>
        <w:tc>
          <w:tcPr>
            <w:tcW w:w="2340" w:type="dxa"/>
          </w:tcPr>
          <w:p w14:paraId="0C3AB806" w14:textId="77777777" w:rsidR="00FE3738" w:rsidRPr="008B7606" w:rsidRDefault="00FE3738" w:rsidP="00391333">
            <w:pPr>
              <w:pStyle w:val="BodyText-table"/>
            </w:pPr>
            <w:hyperlink r:id="rId27" w:history="1">
              <w:r w:rsidRPr="0069221C">
                <w:rPr>
                  <w:rStyle w:val="Hyperlink"/>
                </w:rPr>
                <w:t>ML083220751</w:t>
              </w:r>
            </w:hyperlink>
          </w:p>
        </w:tc>
      </w:tr>
      <w:tr w:rsidR="00FE3738" w:rsidRPr="008B7606" w14:paraId="23F92199" w14:textId="77777777" w:rsidTr="00B26C1B">
        <w:trPr>
          <w:tblHeader w:val="0"/>
        </w:trPr>
        <w:tc>
          <w:tcPr>
            <w:tcW w:w="1523" w:type="dxa"/>
          </w:tcPr>
          <w:p w14:paraId="2DAE2380" w14:textId="77777777" w:rsidR="00FE3738" w:rsidRPr="008B7606" w:rsidRDefault="00FE3738" w:rsidP="00391333">
            <w:pPr>
              <w:tabs>
                <w:tab w:val="left" w:pos="-1080"/>
                <w:tab w:val="left" w:pos="-720"/>
                <w:tab w:val="left" w:pos="0"/>
                <w:tab w:val="left" w:pos="720"/>
                <w:tab w:val="left" w:pos="1440"/>
              </w:tabs>
              <w:rPr>
                <w:highlight w:val="yellow"/>
              </w:rPr>
            </w:pPr>
          </w:p>
        </w:tc>
        <w:tc>
          <w:tcPr>
            <w:tcW w:w="1710" w:type="dxa"/>
          </w:tcPr>
          <w:p w14:paraId="0C94B5E7" w14:textId="77777777" w:rsidR="00FE3738" w:rsidRDefault="00FE3738" w:rsidP="00FE3738">
            <w:pPr>
              <w:tabs>
                <w:tab w:val="left" w:pos="-1080"/>
                <w:tab w:val="left" w:pos="-720"/>
                <w:tab w:val="left" w:pos="0"/>
                <w:tab w:val="left" w:pos="720"/>
                <w:tab w:val="left" w:pos="1440"/>
              </w:tabs>
            </w:pPr>
            <w:hyperlink r:id="rId28" w:history="1">
              <w:r w:rsidRPr="00800CD3">
                <w:rPr>
                  <w:rStyle w:val="Hyperlink"/>
                </w:rPr>
                <w:t>ML091590496</w:t>
              </w:r>
            </w:hyperlink>
          </w:p>
          <w:p w14:paraId="40130E93" w14:textId="77777777" w:rsidR="00FE3738" w:rsidRPr="008B7606" w:rsidRDefault="00FE3738" w:rsidP="00FE3738">
            <w:pPr>
              <w:tabs>
                <w:tab w:val="left" w:pos="-1080"/>
                <w:tab w:val="left" w:pos="-720"/>
                <w:tab w:val="left" w:pos="0"/>
                <w:tab w:val="left" w:pos="720"/>
                <w:tab w:val="left" w:pos="1440"/>
              </w:tabs>
            </w:pPr>
            <w:r w:rsidRPr="008B7606">
              <w:t>12/24/</w:t>
            </w:r>
            <w:r w:rsidR="007E5908">
              <w:t>20</w:t>
            </w:r>
            <w:r w:rsidRPr="008B7606">
              <w:t>09</w:t>
            </w:r>
          </w:p>
          <w:p w14:paraId="3622E4F6" w14:textId="77777777" w:rsidR="00FE3738" w:rsidRPr="008B7606" w:rsidRDefault="00FE3738" w:rsidP="00FE3738">
            <w:pPr>
              <w:tabs>
                <w:tab w:val="left" w:pos="-1080"/>
                <w:tab w:val="left" w:pos="-720"/>
                <w:tab w:val="left" w:pos="0"/>
                <w:tab w:val="left" w:pos="720"/>
                <w:tab w:val="left" w:pos="1440"/>
              </w:tabs>
              <w:rPr>
                <w:highlight w:val="yellow"/>
              </w:rPr>
            </w:pPr>
            <w:r w:rsidRPr="00F2320F">
              <w:t>CN 09-032</w:t>
            </w:r>
          </w:p>
        </w:tc>
        <w:tc>
          <w:tcPr>
            <w:tcW w:w="6037" w:type="dxa"/>
          </w:tcPr>
          <w:p w14:paraId="73B676BF" w14:textId="77777777" w:rsidR="00FE3738" w:rsidRPr="00A72E39" w:rsidRDefault="00FE3738" w:rsidP="00FE3738">
            <w:pPr>
              <w:tabs>
                <w:tab w:val="left" w:pos="-1080"/>
                <w:tab w:val="left" w:pos="-720"/>
                <w:tab w:val="left" w:pos="0"/>
                <w:tab w:val="left" w:pos="720"/>
                <w:tab w:val="left" w:pos="1440"/>
                <w:tab w:val="left" w:pos="2160"/>
                <w:tab w:val="left" w:pos="2880"/>
                <w:tab w:val="left" w:pos="3600"/>
                <w:tab w:val="right" w:pos="4480"/>
              </w:tabs>
            </w:pPr>
            <w:r w:rsidRPr="00A72E39">
              <w:t>Rewrite Guidance and Flow Charts to:</w:t>
            </w:r>
          </w:p>
          <w:p w14:paraId="39F6853B" w14:textId="77777777" w:rsidR="00FE3738" w:rsidRPr="00A72E39" w:rsidRDefault="00FE3738" w:rsidP="00FE3738">
            <w:pPr>
              <w:pStyle w:val="msolistparagraph0"/>
              <w:numPr>
                <w:ilvl w:val="0"/>
                <w:numId w:val="16"/>
              </w:numPr>
              <w:rPr>
                <w:rFonts w:ascii="Arial" w:hAnsi="Arial" w:cs="Arial"/>
              </w:rPr>
            </w:pPr>
            <w:r w:rsidRPr="00A72E39">
              <w:rPr>
                <w:rFonts w:ascii="Arial" w:hAnsi="Arial" w:cs="Arial"/>
              </w:rPr>
              <w:t>Implement enhanced Traditional Enforcement (TE) integration in ROP</w:t>
            </w:r>
          </w:p>
          <w:p w14:paraId="41620E69" w14:textId="77777777" w:rsidR="00FE3738" w:rsidRPr="00A72E39" w:rsidRDefault="00FE3738" w:rsidP="00FE3738">
            <w:pPr>
              <w:pStyle w:val="msolistparagraph0"/>
              <w:numPr>
                <w:ilvl w:val="0"/>
                <w:numId w:val="16"/>
              </w:numPr>
              <w:rPr>
                <w:rFonts w:ascii="Arial" w:hAnsi="Arial" w:cs="Arial"/>
              </w:rPr>
            </w:pPr>
            <w:r w:rsidRPr="00A72E39">
              <w:rPr>
                <w:rFonts w:ascii="Arial" w:hAnsi="Arial" w:cs="Arial"/>
              </w:rPr>
              <w:t>Enhance organization and access</w:t>
            </w:r>
          </w:p>
          <w:p w14:paraId="69CFB426" w14:textId="77777777" w:rsidR="00FE3738" w:rsidRPr="00A72E39" w:rsidRDefault="00FE3738" w:rsidP="00FE3738">
            <w:pPr>
              <w:pStyle w:val="msolistparagraph0"/>
              <w:numPr>
                <w:ilvl w:val="0"/>
                <w:numId w:val="16"/>
              </w:numPr>
              <w:rPr>
                <w:rFonts w:ascii="Arial" w:hAnsi="Arial" w:cs="Arial"/>
              </w:rPr>
            </w:pPr>
            <w:r w:rsidRPr="00A72E39">
              <w:rPr>
                <w:rFonts w:ascii="Arial" w:hAnsi="Arial" w:cs="Arial"/>
              </w:rPr>
              <w:t xml:space="preserve">Incorporate IMC 0305 Cross-Cutting Aspect inspection guidance </w:t>
            </w:r>
          </w:p>
          <w:p w14:paraId="603F061F" w14:textId="77777777" w:rsidR="00FE3738" w:rsidRPr="00A72E39" w:rsidRDefault="00FE3738" w:rsidP="00FE3738">
            <w:pPr>
              <w:pStyle w:val="msolistparagraph0"/>
              <w:numPr>
                <w:ilvl w:val="0"/>
                <w:numId w:val="16"/>
              </w:numPr>
              <w:rPr>
                <w:rFonts w:ascii="Arial" w:hAnsi="Arial" w:cs="Arial"/>
              </w:rPr>
            </w:pPr>
            <w:r w:rsidRPr="00A72E39">
              <w:rPr>
                <w:rFonts w:ascii="Arial" w:hAnsi="Arial" w:cs="Arial"/>
              </w:rPr>
              <w:t>Address (in part) the following 0612-related ROP Feedback:</w:t>
            </w:r>
          </w:p>
          <w:p w14:paraId="6CDAB7D0"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1303 - enhance App E Maintenance Rule (MR) examples, remove MR specifics from App B</w:t>
            </w:r>
          </w:p>
          <w:p w14:paraId="1DCA9DA0"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1355 –enhance Performance Deficiency guidance (e.g. what constitutes a "standard")</w:t>
            </w:r>
          </w:p>
          <w:p w14:paraId="010DCEBB"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1362 - enhance MR minor screening guidance (see 1303)</w:t>
            </w:r>
          </w:p>
          <w:p w14:paraId="09C099FA"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1366 - enhance minor screening guidance for improved consistency</w:t>
            </w:r>
          </w:p>
          <w:p w14:paraId="3CDFCE95"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1398 - improve alignment between 0612 and Enforcement Policy (e.g. minor TE Violations)</w:t>
            </w:r>
          </w:p>
          <w:p w14:paraId="71050966"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1418 – enhance minor screening guidance to reduce subjectivity per 2008 Consolidated ROP Internal Self-assessment (CRIS-08)</w:t>
            </w:r>
          </w:p>
          <w:p w14:paraId="6946795A"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 xml:space="preserve">1419 - enhance guidance for differentiating self-revealing vs. NRC- vs. License ID per CRIS-08 </w:t>
            </w:r>
          </w:p>
          <w:p w14:paraId="4FAA4FBB"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1425 - resolve CCA guidance cross-reference errors</w:t>
            </w:r>
          </w:p>
          <w:p w14:paraId="53C19133" w14:textId="4B8EA623" w:rsidR="00FE3738" w:rsidRPr="00A72E39" w:rsidRDefault="00FE3738" w:rsidP="00FE3738">
            <w:pPr>
              <w:pStyle w:val="msolistparagraph0"/>
              <w:numPr>
                <w:ilvl w:val="0"/>
                <w:numId w:val="16"/>
              </w:numPr>
              <w:rPr>
                <w:rFonts w:ascii="Arial" w:hAnsi="Arial" w:cs="Arial"/>
              </w:rPr>
            </w:pPr>
            <w:r w:rsidRPr="00A72E39">
              <w:rPr>
                <w:rFonts w:ascii="Arial" w:hAnsi="Arial" w:cs="Arial"/>
              </w:rPr>
              <w:t xml:space="preserve">Consolidate screening guidance from </w:t>
            </w:r>
            <w:r w:rsidR="00BF101A">
              <w:rPr>
                <w:rFonts w:ascii="Arial" w:hAnsi="Arial" w:cs="Arial"/>
              </w:rPr>
              <w:t>s</w:t>
            </w:r>
            <w:r w:rsidRPr="00A72E39">
              <w:rPr>
                <w:rFonts w:ascii="Arial" w:hAnsi="Arial" w:cs="Arial"/>
              </w:rPr>
              <w:t>ection 0612-05 ‘Screening Inspection Results,’ of IMC 0612-proper into Appendix B screening guidance.</w:t>
            </w:r>
          </w:p>
        </w:tc>
        <w:tc>
          <w:tcPr>
            <w:tcW w:w="1680" w:type="dxa"/>
          </w:tcPr>
          <w:p w14:paraId="43EC2A51" w14:textId="77777777" w:rsidR="00FE3738" w:rsidRPr="008B7606" w:rsidRDefault="00FE3738" w:rsidP="00391333">
            <w:pPr>
              <w:pStyle w:val="BodyText-table"/>
            </w:pPr>
            <w:r w:rsidRPr="008B7606">
              <w:t>Yes</w:t>
            </w:r>
          </w:p>
          <w:p w14:paraId="2F8CA353" w14:textId="77777777" w:rsidR="00FE3738" w:rsidRDefault="00FE3738" w:rsidP="00391333">
            <w:pPr>
              <w:pStyle w:val="BodyText-table"/>
            </w:pPr>
            <w:r w:rsidRPr="008B7606">
              <w:t>12/10/2009</w:t>
            </w:r>
          </w:p>
          <w:p w14:paraId="4C2F3891" w14:textId="77777777" w:rsidR="00100360" w:rsidRDefault="00100360" w:rsidP="00391333">
            <w:pPr>
              <w:pStyle w:val="BodyText-table"/>
            </w:pPr>
          </w:p>
          <w:p w14:paraId="562048A1" w14:textId="2BF385FC" w:rsidR="00100360" w:rsidRPr="008B7606" w:rsidRDefault="00100360" w:rsidP="00391333">
            <w:pPr>
              <w:pStyle w:val="BodyText-table"/>
              <w:rPr>
                <w:highlight w:val="yellow"/>
              </w:rPr>
            </w:pPr>
            <w:r>
              <w:t>ID Credit</w:t>
            </w:r>
            <w:r w:rsidR="006F1435">
              <w:t xml:space="preserve"> Training</w:t>
            </w:r>
            <w:r>
              <w:t xml:space="preserve"> </w:t>
            </w:r>
            <w:r>
              <w:rPr>
                <w:rStyle w:val="outputtext"/>
              </w:rPr>
              <w:t>ML16154A237</w:t>
            </w:r>
          </w:p>
        </w:tc>
        <w:tc>
          <w:tcPr>
            <w:tcW w:w="2340" w:type="dxa"/>
          </w:tcPr>
          <w:p w14:paraId="2F8F3536" w14:textId="77777777" w:rsidR="00FE3738" w:rsidRPr="008B7606" w:rsidRDefault="00FE3738" w:rsidP="00391333">
            <w:pPr>
              <w:pStyle w:val="BodyText-table"/>
              <w:rPr>
                <w:highlight w:val="yellow"/>
              </w:rPr>
            </w:pPr>
            <w:hyperlink r:id="rId29" w:history="1">
              <w:r w:rsidRPr="0069221C">
                <w:rPr>
                  <w:rStyle w:val="Hyperlink"/>
                </w:rPr>
                <w:t>ML091480470</w:t>
              </w:r>
            </w:hyperlink>
          </w:p>
        </w:tc>
      </w:tr>
      <w:tr w:rsidR="00FE3738" w:rsidRPr="008B7606" w14:paraId="43A6090A" w14:textId="77777777" w:rsidTr="00B26C1B">
        <w:trPr>
          <w:tblHeader w:val="0"/>
        </w:trPr>
        <w:tc>
          <w:tcPr>
            <w:tcW w:w="1523" w:type="dxa"/>
          </w:tcPr>
          <w:p w14:paraId="278AC147" w14:textId="77777777" w:rsidR="00FE3738" w:rsidRPr="008B7606" w:rsidRDefault="00FE3738" w:rsidP="00391333">
            <w:pPr>
              <w:tabs>
                <w:tab w:val="left" w:pos="-1080"/>
                <w:tab w:val="left" w:pos="-720"/>
                <w:tab w:val="left" w:pos="0"/>
                <w:tab w:val="left" w:pos="720"/>
                <w:tab w:val="left" w:pos="1440"/>
              </w:tabs>
            </w:pPr>
          </w:p>
        </w:tc>
        <w:tc>
          <w:tcPr>
            <w:tcW w:w="1710" w:type="dxa"/>
          </w:tcPr>
          <w:p w14:paraId="11257A57" w14:textId="77777777" w:rsidR="00FE3738" w:rsidRDefault="00FE3738" w:rsidP="00FE373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30" w:history="1">
              <w:r w:rsidRPr="00BE702C">
                <w:rPr>
                  <w:rStyle w:val="Hyperlink"/>
                </w:rPr>
                <w:t>ML12080A204</w:t>
              </w:r>
            </w:hyperlink>
          </w:p>
          <w:p w14:paraId="65D32243" w14:textId="77777777" w:rsidR="00FE3738" w:rsidRPr="00912FD8" w:rsidRDefault="00FE3738" w:rsidP="00FE373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09/07/</w:t>
            </w:r>
            <w:r w:rsidR="007E5908">
              <w:t>20</w:t>
            </w:r>
            <w:r>
              <w:t>12</w:t>
            </w:r>
          </w:p>
          <w:p w14:paraId="6FD64931" w14:textId="77777777" w:rsidR="00FE3738" w:rsidRPr="008B7606" w:rsidRDefault="00FE3738" w:rsidP="00FE3738">
            <w:pPr>
              <w:tabs>
                <w:tab w:val="left" w:pos="-1080"/>
                <w:tab w:val="left" w:pos="-720"/>
                <w:tab w:val="left" w:pos="0"/>
                <w:tab w:val="left" w:pos="720"/>
                <w:tab w:val="left" w:pos="1440"/>
              </w:tabs>
            </w:pPr>
            <w:r w:rsidRPr="00F2320F">
              <w:t>CN 12-020</w:t>
            </w:r>
          </w:p>
        </w:tc>
        <w:tc>
          <w:tcPr>
            <w:tcW w:w="6037" w:type="dxa"/>
          </w:tcPr>
          <w:p w14:paraId="0AC2C960" w14:textId="6CF52E15" w:rsidR="00FE3738" w:rsidRPr="00A72E39" w:rsidRDefault="00FE3738" w:rsidP="00FE3738">
            <w:pPr>
              <w:tabs>
                <w:tab w:val="left" w:pos="-1080"/>
                <w:tab w:val="left" w:pos="-720"/>
                <w:tab w:val="left" w:pos="0"/>
                <w:tab w:val="left" w:pos="720"/>
                <w:tab w:val="left" w:pos="1440"/>
                <w:tab w:val="left" w:pos="2160"/>
                <w:tab w:val="left" w:pos="2880"/>
                <w:tab w:val="left" w:pos="3600"/>
                <w:tab w:val="right" w:pos="4480"/>
              </w:tabs>
            </w:pPr>
            <w:r>
              <w:t>Complete Reissue.</w:t>
            </w:r>
            <w:r w:rsidR="00735C1F">
              <w:t xml:space="preserve"> </w:t>
            </w:r>
            <w:r>
              <w:t>Simplified guidance. Added enforcement discretion path to traditional enforcement.</w:t>
            </w:r>
          </w:p>
        </w:tc>
        <w:tc>
          <w:tcPr>
            <w:tcW w:w="1680" w:type="dxa"/>
          </w:tcPr>
          <w:p w14:paraId="6DB422FE" w14:textId="77777777" w:rsidR="00FE3738" w:rsidRPr="008B7606" w:rsidRDefault="00FE3738" w:rsidP="00391333">
            <w:pPr>
              <w:tabs>
                <w:tab w:val="left" w:pos="-1080"/>
                <w:tab w:val="left" w:pos="-720"/>
                <w:tab w:val="left" w:pos="0"/>
                <w:tab w:val="left" w:pos="720"/>
              </w:tabs>
            </w:pPr>
          </w:p>
        </w:tc>
        <w:tc>
          <w:tcPr>
            <w:tcW w:w="2340" w:type="dxa"/>
          </w:tcPr>
          <w:p w14:paraId="32AF502D" w14:textId="77777777" w:rsidR="00FE3738" w:rsidRDefault="00FE3738" w:rsidP="00391333">
            <w:pPr>
              <w:pStyle w:val="BodyText-table"/>
              <w:rPr>
                <w:rStyle w:val="outputtext"/>
              </w:rPr>
            </w:pPr>
            <w:hyperlink r:id="rId31" w:history="1">
              <w:r w:rsidRPr="00FF4865">
                <w:rPr>
                  <w:rStyle w:val="Hyperlink"/>
                </w:rPr>
                <w:t>ML12205A244</w:t>
              </w:r>
            </w:hyperlink>
          </w:p>
          <w:p w14:paraId="0AA3A964" w14:textId="77777777" w:rsidR="00FE3738" w:rsidRPr="008B7606" w:rsidRDefault="00FE3738" w:rsidP="00391333">
            <w:pPr>
              <w:pStyle w:val="BodyText-table"/>
            </w:pPr>
            <w:r>
              <w:rPr>
                <w:rStyle w:val="outputtext"/>
              </w:rPr>
              <w:t>FF 0612B-1398, 1439, 1483, 1496, 1507, 1591, 167</w:t>
            </w:r>
            <w:r w:rsidRPr="007804A8">
              <w:rPr>
                <w:rStyle w:val="outputtext"/>
                <w:i/>
              </w:rPr>
              <w:t>9</w:t>
            </w:r>
            <w:r>
              <w:rPr>
                <w:rStyle w:val="outputtext"/>
              </w:rPr>
              <w:t>, 1680, 1683, 1700, 1703</w:t>
            </w:r>
          </w:p>
        </w:tc>
      </w:tr>
      <w:tr w:rsidR="00FE3738" w:rsidRPr="008B7606" w14:paraId="06B07753" w14:textId="77777777" w:rsidTr="00B26C1B">
        <w:trPr>
          <w:trHeight w:val="850"/>
          <w:tblHeader w:val="0"/>
        </w:trPr>
        <w:tc>
          <w:tcPr>
            <w:tcW w:w="1523" w:type="dxa"/>
          </w:tcPr>
          <w:p w14:paraId="53B5A8D0" w14:textId="77777777" w:rsidR="00FE3738" w:rsidRPr="008B7606" w:rsidRDefault="00FE3738" w:rsidP="00391333">
            <w:pPr>
              <w:tabs>
                <w:tab w:val="left" w:pos="-1080"/>
                <w:tab w:val="left" w:pos="-720"/>
                <w:tab w:val="left" w:pos="0"/>
                <w:tab w:val="left" w:pos="720"/>
                <w:tab w:val="left" w:pos="1440"/>
              </w:tabs>
            </w:pPr>
          </w:p>
        </w:tc>
        <w:tc>
          <w:tcPr>
            <w:tcW w:w="1710" w:type="dxa"/>
          </w:tcPr>
          <w:p w14:paraId="7B1A07C7" w14:textId="2E4229AB" w:rsidR="00FE3738" w:rsidRPr="00912FD8" w:rsidRDefault="00FE3738" w:rsidP="00FE373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32" w:history="1">
              <w:r w:rsidRPr="008502A7">
                <w:rPr>
                  <w:rStyle w:val="Hyperlink"/>
                </w:rPr>
                <w:t>ML17129A624</w:t>
              </w:r>
            </w:hyperlink>
            <w:r w:rsidR="00F2320F">
              <w:t>12/13/17</w:t>
            </w:r>
          </w:p>
          <w:p w14:paraId="30A963CA" w14:textId="77777777" w:rsidR="00FE3738" w:rsidRPr="00E3685C" w:rsidRDefault="00FE3738" w:rsidP="00F232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CN </w:t>
            </w:r>
            <w:r w:rsidR="00F2320F">
              <w:t>17-029</w:t>
            </w:r>
          </w:p>
        </w:tc>
        <w:tc>
          <w:tcPr>
            <w:tcW w:w="6037" w:type="dxa"/>
          </w:tcPr>
          <w:p w14:paraId="6D661805" w14:textId="77777777" w:rsidR="00FE3738" w:rsidRDefault="00FE3738" w:rsidP="00FE3738">
            <w:pPr>
              <w:tabs>
                <w:tab w:val="left" w:pos="-1080"/>
                <w:tab w:val="left" w:pos="-720"/>
                <w:tab w:val="left" w:pos="0"/>
                <w:tab w:val="left" w:pos="720"/>
                <w:tab w:val="left" w:pos="1440"/>
                <w:tab w:val="left" w:pos="2160"/>
                <w:tab w:val="left" w:pos="2880"/>
                <w:tab w:val="left" w:pos="3600"/>
                <w:tab w:val="right" w:pos="4480"/>
              </w:tabs>
            </w:pPr>
            <w:r w:rsidRPr="00FE39BA">
              <w:t xml:space="preserve">Editorial update made to reflect the splitting </w:t>
            </w:r>
            <w:r w:rsidR="00A05DE3">
              <w:t xml:space="preserve">of </w:t>
            </w:r>
            <w:r w:rsidRPr="00FE39BA">
              <w:t>IMC 0612 into IMC 0611 for documentation and IMC 0612 for issue screening.</w:t>
            </w:r>
          </w:p>
        </w:tc>
        <w:tc>
          <w:tcPr>
            <w:tcW w:w="1680" w:type="dxa"/>
          </w:tcPr>
          <w:p w14:paraId="00B45747" w14:textId="77777777" w:rsidR="00FE3738" w:rsidRPr="008B7606" w:rsidRDefault="00FE3738" w:rsidP="00391333">
            <w:pPr>
              <w:tabs>
                <w:tab w:val="left" w:pos="-1080"/>
                <w:tab w:val="left" w:pos="-720"/>
                <w:tab w:val="left" w:pos="0"/>
                <w:tab w:val="left" w:pos="720"/>
              </w:tabs>
            </w:pPr>
          </w:p>
        </w:tc>
        <w:tc>
          <w:tcPr>
            <w:tcW w:w="2340" w:type="dxa"/>
          </w:tcPr>
          <w:p w14:paraId="21850228" w14:textId="77777777" w:rsidR="00FE3738" w:rsidRDefault="00FE3738" w:rsidP="00391333">
            <w:pPr>
              <w:pStyle w:val="BodyText-table"/>
            </w:pPr>
          </w:p>
        </w:tc>
      </w:tr>
      <w:tr w:rsidR="00F76F76" w:rsidRPr="008B7606" w14:paraId="3233F479" w14:textId="77777777" w:rsidTr="00B26C1B">
        <w:trPr>
          <w:trHeight w:val="850"/>
          <w:tblHeader w:val="0"/>
        </w:trPr>
        <w:tc>
          <w:tcPr>
            <w:tcW w:w="1523" w:type="dxa"/>
          </w:tcPr>
          <w:p w14:paraId="6D6A3E1D" w14:textId="77777777" w:rsidR="00F76F76" w:rsidRPr="008B7606" w:rsidRDefault="00F76F76" w:rsidP="00391333">
            <w:pPr>
              <w:tabs>
                <w:tab w:val="left" w:pos="-1080"/>
                <w:tab w:val="left" w:pos="-720"/>
                <w:tab w:val="left" w:pos="0"/>
                <w:tab w:val="left" w:pos="720"/>
                <w:tab w:val="left" w:pos="1440"/>
              </w:tabs>
            </w:pPr>
          </w:p>
        </w:tc>
        <w:tc>
          <w:tcPr>
            <w:tcW w:w="1710" w:type="dxa"/>
          </w:tcPr>
          <w:p w14:paraId="1FDDDB4B" w14:textId="4CDE5466" w:rsidR="00F76F76" w:rsidRDefault="00F76F76" w:rsidP="00F76F76">
            <w:pPr>
              <w:rPr>
                <w:color w:val="000000"/>
              </w:rPr>
            </w:pPr>
            <w:hyperlink r:id="rId33" w:history="1">
              <w:r w:rsidRPr="00543E88">
                <w:rPr>
                  <w:rStyle w:val="Hyperlink"/>
                </w:rPr>
                <w:t>ML19247C384</w:t>
              </w:r>
            </w:hyperlink>
          </w:p>
          <w:p w14:paraId="1D32905C" w14:textId="1F3E14AD" w:rsidR="00F76F76" w:rsidRDefault="001F4B63" w:rsidP="00F76F76">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12/12/19</w:t>
            </w:r>
          </w:p>
          <w:p w14:paraId="37D8D12B" w14:textId="0A376465" w:rsidR="00DD2100" w:rsidRPr="006608AF" w:rsidRDefault="001F4B63" w:rsidP="00F76F76">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19-039</w:t>
            </w:r>
          </w:p>
        </w:tc>
        <w:tc>
          <w:tcPr>
            <w:tcW w:w="6037" w:type="dxa"/>
          </w:tcPr>
          <w:p w14:paraId="13DD3DDC" w14:textId="1D552C08" w:rsidR="00F76F76" w:rsidRPr="00DB6E9D" w:rsidRDefault="00F76F76" w:rsidP="00F76F76">
            <w:pPr>
              <w:tabs>
                <w:tab w:val="left" w:pos="-1080"/>
                <w:tab w:val="left" w:pos="-720"/>
                <w:tab w:val="left" w:pos="0"/>
                <w:tab w:val="left" w:pos="720"/>
                <w:tab w:val="left" w:pos="1440"/>
                <w:tab w:val="left" w:pos="2160"/>
                <w:tab w:val="left" w:pos="2880"/>
                <w:tab w:val="left" w:pos="3600"/>
                <w:tab w:val="right" w:pos="4480"/>
              </w:tabs>
            </w:pPr>
            <w:r w:rsidRPr="00DB6E9D">
              <w:t>Revised to address feedback forms, ANO Lessons Learned Recommendation 5, and Columbia DPO-2018-001 Recommendation 1.</w:t>
            </w:r>
            <w:bookmarkStart w:id="61" w:name="_Hlk27028831"/>
            <w:r w:rsidR="00735C1F">
              <w:t xml:space="preserve"> </w:t>
            </w:r>
            <w:r w:rsidR="001F4B63">
              <w:t>Provides</w:t>
            </w:r>
            <w:r w:rsidR="00E2403C">
              <w:t xml:space="preserve"> new guidance for the Very Low Safety Significance Issue Resolution (VLSSIR) process</w:t>
            </w:r>
            <w:r w:rsidR="00BC078F">
              <w:t xml:space="preserve"> (ref:</w:t>
            </w:r>
            <w:bookmarkEnd w:id="61"/>
            <w:r w:rsidR="00735C1F">
              <w:t xml:space="preserve"> </w:t>
            </w:r>
            <w:r w:rsidR="00543B75">
              <w:t>“Low Safety Significan</w:t>
            </w:r>
            <w:r w:rsidR="008D1FE9">
              <w:t>c</w:t>
            </w:r>
            <w:r w:rsidR="00543B75">
              <w:t>e Issue Resolution Working Group Recommendation” memo to Ho K. Nieh, Director Office of Nuclear Reactor Regulation (ML19260G224)</w:t>
            </w:r>
            <w:r w:rsidR="00BC078F">
              <w:t>)</w:t>
            </w:r>
          </w:p>
        </w:tc>
        <w:tc>
          <w:tcPr>
            <w:tcW w:w="1680" w:type="dxa"/>
          </w:tcPr>
          <w:p w14:paraId="299ACF3B" w14:textId="77777777" w:rsidR="00F76F76" w:rsidRDefault="00F76F76" w:rsidP="00391333">
            <w:pPr>
              <w:tabs>
                <w:tab w:val="left" w:pos="-1080"/>
                <w:tab w:val="left" w:pos="-720"/>
                <w:tab w:val="left" w:pos="0"/>
                <w:tab w:val="left" w:pos="720"/>
              </w:tabs>
              <w:rPr>
                <w:rStyle w:val="CommentReference"/>
              </w:rPr>
            </w:pPr>
          </w:p>
        </w:tc>
        <w:tc>
          <w:tcPr>
            <w:tcW w:w="2340" w:type="dxa"/>
          </w:tcPr>
          <w:p w14:paraId="330CC7A7" w14:textId="208EEE15" w:rsidR="00F76F76" w:rsidRDefault="00DD2100" w:rsidP="00391333">
            <w:pPr>
              <w:pStyle w:val="BodyText-table"/>
            </w:pPr>
            <w:r>
              <w:t>ML19247C918</w:t>
            </w:r>
          </w:p>
          <w:p w14:paraId="6996B382" w14:textId="5AB3EAC9" w:rsidR="00F76F76" w:rsidRDefault="00371787" w:rsidP="00391333">
            <w:pPr>
              <w:pStyle w:val="BodyText-table"/>
            </w:pPr>
            <w:r>
              <w:t xml:space="preserve">  0612B-(1433)</w:t>
            </w:r>
          </w:p>
          <w:p w14:paraId="7CEADB8C" w14:textId="21A90164" w:rsidR="00F76F76" w:rsidRDefault="00F76F76" w:rsidP="00391333">
            <w:pPr>
              <w:pStyle w:val="BodyText-table"/>
            </w:pPr>
            <w:r>
              <w:t>ML19220A106</w:t>
            </w:r>
            <w:r w:rsidR="008817ED">
              <w:t xml:space="preserve"> (1433)</w:t>
            </w:r>
          </w:p>
          <w:p w14:paraId="5C0C7899" w14:textId="23FD6A8F" w:rsidR="00F76F76" w:rsidRDefault="00F76F76" w:rsidP="00391333">
            <w:pPr>
              <w:pStyle w:val="BodyText-table"/>
            </w:pPr>
            <w:r>
              <w:t>ML19220A108</w:t>
            </w:r>
            <w:r w:rsidR="0045377A">
              <w:t xml:space="preserve"> (1436)</w:t>
            </w:r>
          </w:p>
          <w:p w14:paraId="48C0A724" w14:textId="5D6DAAA9" w:rsidR="00F76F76" w:rsidRDefault="00F76F76" w:rsidP="00391333">
            <w:pPr>
              <w:pStyle w:val="BodyText-table"/>
            </w:pPr>
            <w:r>
              <w:t>ML19220A109</w:t>
            </w:r>
            <w:r w:rsidR="0045377A">
              <w:t xml:space="preserve"> (1564)</w:t>
            </w:r>
          </w:p>
          <w:p w14:paraId="00BCC550" w14:textId="10295C70" w:rsidR="004C0535" w:rsidRDefault="00F76F76" w:rsidP="00391333">
            <w:pPr>
              <w:pStyle w:val="BodyText-table"/>
            </w:pPr>
            <w:r>
              <w:t>ML19220A110</w:t>
            </w:r>
            <w:r w:rsidR="0045377A">
              <w:t xml:space="preserve"> (1887)</w:t>
            </w:r>
          </w:p>
          <w:p w14:paraId="3F311AEE" w14:textId="1EB937DF" w:rsidR="004C0535" w:rsidRDefault="004C0535" w:rsidP="00391333">
            <w:pPr>
              <w:pStyle w:val="BodyText-table"/>
            </w:pPr>
            <w:r w:rsidRPr="004C0535">
              <w:t>ML19316A002</w:t>
            </w:r>
            <w:r w:rsidR="0045377A">
              <w:t xml:space="preserve"> (19</w:t>
            </w:r>
            <w:r w:rsidR="00D449F3">
              <w:t>29</w:t>
            </w:r>
            <w:r w:rsidR="0045377A">
              <w:t>)</w:t>
            </w:r>
          </w:p>
          <w:p w14:paraId="17B2A3A5" w14:textId="1D8C4E56" w:rsidR="00F76F76" w:rsidRDefault="004C0535" w:rsidP="00391333">
            <w:pPr>
              <w:pStyle w:val="BodyText-table"/>
            </w:pPr>
            <w:r w:rsidRPr="004C0535">
              <w:t>ML19311C610</w:t>
            </w:r>
            <w:r w:rsidR="0045377A">
              <w:t xml:space="preserve"> (19</w:t>
            </w:r>
            <w:r w:rsidR="00D449F3">
              <w:t>34)</w:t>
            </w:r>
          </w:p>
          <w:p w14:paraId="52FFAE87" w14:textId="3207EEFA" w:rsidR="004C0535" w:rsidRDefault="00F76F76" w:rsidP="00391333">
            <w:pPr>
              <w:pStyle w:val="BodyText-table"/>
            </w:pPr>
            <w:r>
              <w:t>ML19220A111</w:t>
            </w:r>
            <w:r w:rsidR="00D449F3">
              <w:t xml:space="preserve"> (1970)</w:t>
            </w:r>
          </w:p>
          <w:p w14:paraId="20121355" w14:textId="2CF7E48B" w:rsidR="00F76F76" w:rsidRDefault="004C0535" w:rsidP="00391333">
            <w:pPr>
              <w:pStyle w:val="BodyText-table"/>
            </w:pPr>
            <w:r w:rsidRPr="004C0535">
              <w:t>ML19316A003</w:t>
            </w:r>
            <w:r w:rsidR="00D449F3">
              <w:t xml:space="preserve"> (1997)</w:t>
            </w:r>
          </w:p>
          <w:p w14:paraId="7DF73B64" w14:textId="7553D052" w:rsidR="004C0535" w:rsidRDefault="00F76F76" w:rsidP="00391333">
            <w:pPr>
              <w:pStyle w:val="BodyText-table"/>
            </w:pPr>
            <w:r>
              <w:t>ML19220A112</w:t>
            </w:r>
            <w:r w:rsidR="00D449F3">
              <w:t xml:space="preserve"> (2014)</w:t>
            </w:r>
          </w:p>
          <w:p w14:paraId="6CF9722F" w14:textId="38DD5B58" w:rsidR="00F76F76" w:rsidRDefault="004C0535" w:rsidP="00391333">
            <w:pPr>
              <w:pStyle w:val="BodyText-table"/>
            </w:pPr>
            <w:r w:rsidRPr="004C0535">
              <w:t>ML19316A004</w:t>
            </w:r>
            <w:r w:rsidR="00D449F3">
              <w:t xml:space="preserve"> </w:t>
            </w:r>
            <w:r w:rsidR="00755F79">
              <w:t>(2029)</w:t>
            </w:r>
          </w:p>
          <w:p w14:paraId="389E767A" w14:textId="70A5F7EB" w:rsidR="00F76F76" w:rsidRDefault="00F76F76" w:rsidP="00391333">
            <w:pPr>
              <w:pStyle w:val="BodyText-table"/>
            </w:pPr>
            <w:r>
              <w:t>ML19220A113</w:t>
            </w:r>
            <w:r w:rsidR="00755F79">
              <w:t xml:space="preserve"> (2203)</w:t>
            </w:r>
          </w:p>
        </w:tc>
      </w:tr>
      <w:tr w:rsidR="00F55CE4" w:rsidRPr="008B7606" w14:paraId="5C099599" w14:textId="77777777" w:rsidTr="00B26C1B">
        <w:trPr>
          <w:trHeight w:val="850"/>
          <w:tblHeader w:val="0"/>
        </w:trPr>
        <w:tc>
          <w:tcPr>
            <w:tcW w:w="1523" w:type="dxa"/>
          </w:tcPr>
          <w:p w14:paraId="2717344B" w14:textId="77777777" w:rsidR="00F55CE4" w:rsidRPr="008B7606" w:rsidRDefault="00F55CE4" w:rsidP="00391333">
            <w:pPr>
              <w:tabs>
                <w:tab w:val="left" w:pos="-1080"/>
                <w:tab w:val="left" w:pos="-720"/>
                <w:tab w:val="left" w:pos="0"/>
                <w:tab w:val="left" w:pos="720"/>
                <w:tab w:val="left" w:pos="1440"/>
              </w:tabs>
            </w:pPr>
          </w:p>
        </w:tc>
        <w:tc>
          <w:tcPr>
            <w:tcW w:w="1710" w:type="dxa"/>
          </w:tcPr>
          <w:p w14:paraId="51F6F898" w14:textId="03B9BDE0" w:rsidR="00F55CE4" w:rsidRDefault="00E3063E" w:rsidP="00690027">
            <w:pPr>
              <w:rPr>
                <w:color w:val="000000"/>
              </w:rPr>
            </w:pPr>
            <w:hyperlink r:id="rId34" w:history="1">
              <w:r w:rsidRPr="001648B9">
                <w:rPr>
                  <w:rStyle w:val="Hyperlink"/>
                </w:rPr>
                <w:t>ML20274A209</w:t>
              </w:r>
            </w:hyperlink>
          </w:p>
          <w:p w14:paraId="79E43ABD" w14:textId="7ACA2F50" w:rsidR="00E3063E" w:rsidRDefault="00DF0007" w:rsidP="00690027">
            <w:pPr>
              <w:rPr>
                <w:color w:val="000000"/>
              </w:rPr>
            </w:pPr>
            <w:r>
              <w:rPr>
                <w:color w:val="000000"/>
              </w:rPr>
              <w:t>12/10/20</w:t>
            </w:r>
          </w:p>
          <w:p w14:paraId="403DD7F2" w14:textId="7B546E8D" w:rsidR="00E3063E" w:rsidRDefault="00E3063E" w:rsidP="00690027">
            <w:pPr>
              <w:rPr>
                <w:color w:val="000000"/>
              </w:rPr>
            </w:pPr>
            <w:r>
              <w:rPr>
                <w:color w:val="000000"/>
              </w:rPr>
              <w:t xml:space="preserve">CN </w:t>
            </w:r>
            <w:r w:rsidR="00DF0007">
              <w:rPr>
                <w:color w:val="000000"/>
              </w:rPr>
              <w:t>20-070</w:t>
            </w:r>
          </w:p>
        </w:tc>
        <w:tc>
          <w:tcPr>
            <w:tcW w:w="6037" w:type="dxa"/>
          </w:tcPr>
          <w:p w14:paraId="1F922952" w14:textId="728E31B7" w:rsidR="00F55CE4" w:rsidRPr="00DB6E9D" w:rsidRDefault="00F55CE4" w:rsidP="00F76F76">
            <w:pPr>
              <w:tabs>
                <w:tab w:val="left" w:pos="-1080"/>
                <w:tab w:val="left" w:pos="-720"/>
                <w:tab w:val="left" w:pos="0"/>
                <w:tab w:val="left" w:pos="720"/>
                <w:tab w:val="left" w:pos="1440"/>
                <w:tab w:val="left" w:pos="2160"/>
                <w:tab w:val="left" w:pos="2880"/>
                <w:tab w:val="left" w:pos="3600"/>
                <w:tab w:val="right" w:pos="4480"/>
              </w:tabs>
            </w:pPr>
            <w:r>
              <w:t xml:space="preserve">Revised to incorporate some changes in </w:t>
            </w:r>
            <w:r w:rsidR="00E25009">
              <w:t>F</w:t>
            </w:r>
            <w:r>
              <w:t>igure 1 to align with IMC 0611.</w:t>
            </w:r>
            <w:r w:rsidR="00735C1F">
              <w:t xml:space="preserve"> </w:t>
            </w:r>
            <w:r w:rsidR="00E30391">
              <w:t>A</w:t>
            </w:r>
            <w:r w:rsidR="0020139D">
              <w:t xml:space="preserve">dded clarifying guidance on the </w:t>
            </w:r>
            <w:r w:rsidR="002D4BBA">
              <w:t>concept of licensee ability to foresee and correct</w:t>
            </w:r>
            <w:r w:rsidR="00E30391">
              <w:t xml:space="preserve">, </w:t>
            </w:r>
            <w:r w:rsidR="005608FD">
              <w:t xml:space="preserve">and </w:t>
            </w:r>
            <w:r w:rsidR="00004E60">
              <w:t>the definition of performance deficiency</w:t>
            </w:r>
            <w:r w:rsidR="00E9053C">
              <w:t xml:space="preserve"> in </w:t>
            </w:r>
            <w:r w:rsidR="009C12B6">
              <w:t>B</w:t>
            </w:r>
            <w:r w:rsidR="00E9053C">
              <w:t>lock</w:t>
            </w:r>
            <w:r w:rsidR="009F6444">
              <w:t xml:space="preserve"> </w:t>
            </w:r>
            <w:r w:rsidR="00E9053C">
              <w:t>2</w:t>
            </w:r>
            <w:r w:rsidR="00004E60">
              <w:t>.</w:t>
            </w:r>
            <w:r w:rsidR="00735C1F">
              <w:t xml:space="preserve"> </w:t>
            </w:r>
            <w:r w:rsidR="00DB3D21">
              <w:t xml:space="preserve">Also modified the enforcement bullet in </w:t>
            </w:r>
            <w:r w:rsidR="009C12B6">
              <w:t>B</w:t>
            </w:r>
            <w:r w:rsidR="00DB3D21">
              <w:t>lock 2.</w:t>
            </w:r>
          </w:p>
        </w:tc>
        <w:tc>
          <w:tcPr>
            <w:tcW w:w="1680" w:type="dxa"/>
          </w:tcPr>
          <w:p w14:paraId="4547F06D" w14:textId="77777777" w:rsidR="00F55CE4" w:rsidRDefault="00F55CE4" w:rsidP="00391333">
            <w:pPr>
              <w:tabs>
                <w:tab w:val="left" w:pos="-1080"/>
                <w:tab w:val="left" w:pos="-720"/>
                <w:tab w:val="left" w:pos="0"/>
                <w:tab w:val="left" w:pos="720"/>
              </w:tabs>
              <w:rPr>
                <w:rStyle w:val="CommentReference"/>
              </w:rPr>
            </w:pPr>
          </w:p>
        </w:tc>
        <w:tc>
          <w:tcPr>
            <w:tcW w:w="2340" w:type="dxa"/>
          </w:tcPr>
          <w:p w14:paraId="386C993D" w14:textId="3A350FC6" w:rsidR="00E3063E" w:rsidRDefault="00E3063E" w:rsidP="00391333">
            <w:pPr>
              <w:rPr>
                <w:color w:val="000000"/>
              </w:rPr>
            </w:pPr>
            <w:hyperlink r:id="rId35" w:history="1">
              <w:r w:rsidRPr="00137FDE">
                <w:rPr>
                  <w:rStyle w:val="Hyperlink"/>
                </w:rPr>
                <w:t>ML20275A010</w:t>
              </w:r>
            </w:hyperlink>
          </w:p>
          <w:p w14:paraId="3E064338" w14:textId="5A9722FC" w:rsidR="00F55CE4" w:rsidRDefault="00B65E14" w:rsidP="00391333">
            <w:r>
              <w:t xml:space="preserve">FBF 0612B </w:t>
            </w:r>
            <w:r w:rsidR="00E3063E">
              <w:t>–</w:t>
            </w:r>
            <w:r>
              <w:t xml:space="preserve"> 2268</w:t>
            </w:r>
          </w:p>
          <w:p w14:paraId="18999F92" w14:textId="77777777" w:rsidR="00E3063E" w:rsidRDefault="008666FD" w:rsidP="00391333">
            <w:r w:rsidRPr="008666FD">
              <w:t>ML19220A114</w:t>
            </w:r>
          </w:p>
          <w:p w14:paraId="0E6511A6" w14:textId="77777777" w:rsidR="00AE12AE" w:rsidRDefault="00AE12AE" w:rsidP="00391333">
            <w:r>
              <w:t>FBF 0612B-2415</w:t>
            </w:r>
          </w:p>
          <w:p w14:paraId="73DF63EE" w14:textId="01B2FBBF" w:rsidR="00242D87" w:rsidRDefault="00242D87" w:rsidP="00391333">
            <w:r w:rsidRPr="00242D87">
              <w:t>ML20345A168</w:t>
            </w:r>
          </w:p>
        </w:tc>
      </w:tr>
      <w:tr w:rsidR="000C33BB" w:rsidRPr="008B7606" w14:paraId="082213A1" w14:textId="77777777" w:rsidTr="00B26C1B">
        <w:trPr>
          <w:trHeight w:val="850"/>
          <w:tblHeader w:val="0"/>
        </w:trPr>
        <w:tc>
          <w:tcPr>
            <w:tcW w:w="1523" w:type="dxa"/>
          </w:tcPr>
          <w:p w14:paraId="34244795" w14:textId="77777777" w:rsidR="000C33BB" w:rsidRPr="008B7606" w:rsidRDefault="000C33BB" w:rsidP="00391333">
            <w:pPr>
              <w:tabs>
                <w:tab w:val="left" w:pos="-1080"/>
                <w:tab w:val="left" w:pos="-720"/>
                <w:tab w:val="left" w:pos="0"/>
                <w:tab w:val="left" w:pos="720"/>
                <w:tab w:val="left" w:pos="1440"/>
              </w:tabs>
            </w:pPr>
          </w:p>
        </w:tc>
        <w:tc>
          <w:tcPr>
            <w:tcW w:w="1710" w:type="dxa"/>
          </w:tcPr>
          <w:p w14:paraId="0DE77B75" w14:textId="609B6875" w:rsidR="00A9501B" w:rsidRDefault="00A9501B" w:rsidP="00A9501B">
            <w:hyperlink r:id="rId36" w:history="1">
              <w:r w:rsidRPr="004D2618">
                <w:rPr>
                  <w:rStyle w:val="Hyperlink"/>
                </w:rPr>
                <w:t>ML</w:t>
              </w:r>
              <w:r w:rsidR="00026231" w:rsidRPr="004D2618">
                <w:rPr>
                  <w:rStyle w:val="Hyperlink"/>
                </w:rPr>
                <w:t>21203A356</w:t>
              </w:r>
            </w:hyperlink>
          </w:p>
          <w:p w14:paraId="71EC28DA" w14:textId="0B33F022" w:rsidR="00355A50" w:rsidRDefault="00864123" w:rsidP="00690027">
            <w:pPr>
              <w:rPr>
                <w:color w:val="000000"/>
              </w:rPr>
            </w:pPr>
            <w:r>
              <w:rPr>
                <w:color w:val="000000"/>
              </w:rPr>
              <w:t>07/23/21</w:t>
            </w:r>
          </w:p>
          <w:p w14:paraId="6EDAF020" w14:textId="7BBA6F71" w:rsidR="00355A50" w:rsidRPr="00E3063E" w:rsidRDefault="00355A50" w:rsidP="00690027">
            <w:pPr>
              <w:rPr>
                <w:color w:val="000000"/>
              </w:rPr>
            </w:pPr>
            <w:r>
              <w:rPr>
                <w:color w:val="000000"/>
              </w:rPr>
              <w:t xml:space="preserve">CN </w:t>
            </w:r>
            <w:r w:rsidR="00141482">
              <w:rPr>
                <w:color w:val="000000"/>
              </w:rPr>
              <w:t>21</w:t>
            </w:r>
            <w:r>
              <w:rPr>
                <w:color w:val="000000"/>
              </w:rPr>
              <w:t>-</w:t>
            </w:r>
            <w:r w:rsidR="00864123">
              <w:rPr>
                <w:color w:val="000000"/>
              </w:rPr>
              <w:t>026</w:t>
            </w:r>
          </w:p>
        </w:tc>
        <w:tc>
          <w:tcPr>
            <w:tcW w:w="6037" w:type="dxa"/>
          </w:tcPr>
          <w:p w14:paraId="603AE306" w14:textId="35B6681A" w:rsidR="000C33BB" w:rsidRDefault="00DF3131" w:rsidP="00F76F76">
            <w:pPr>
              <w:tabs>
                <w:tab w:val="left" w:pos="-1080"/>
                <w:tab w:val="left" w:pos="-720"/>
                <w:tab w:val="left" w:pos="0"/>
                <w:tab w:val="left" w:pos="720"/>
                <w:tab w:val="left" w:pos="1440"/>
                <w:tab w:val="left" w:pos="2160"/>
                <w:tab w:val="left" w:pos="2880"/>
                <w:tab w:val="left" w:pos="3600"/>
                <w:tab w:val="right" w:pos="4480"/>
              </w:tabs>
            </w:pPr>
            <w:r>
              <w:t>Clari</w:t>
            </w:r>
            <w:r w:rsidR="00A83564">
              <w:t xml:space="preserve">fied </w:t>
            </w:r>
            <w:r w:rsidR="00C7009B">
              <w:t xml:space="preserve">the </w:t>
            </w:r>
            <w:r w:rsidR="004B55DB">
              <w:t>VL</w:t>
            </w:r>
            <w:r w:rsidR="00C7009B">
              <w:t>SSIR requirements</w:t>
            </w:r>
            <w:r w:rsidR="000422AB">
              <w:t xml:space="preserve"> </w:t>
            </w:r>
            <w:r w:rsidR="004B55DB">
              <w:t xml:space="preserve">to </w:t>
            </w:r>
            <w:r w:rsidR="000422AB">
              <w:t xml:space="preserve">align </w:t>
            </w:r>
            <w:r w:rsidR="00A52279">
              <w:t>with the TAR process</w:t>
            </w:r>
            <w:r w:rsidR="009E39D0">
              <w:t xml:space="preserve"> and </w:t>
            </w:r>
            <w:r w:rsidR="004B55DB">
              <w:t xml:space="preserve">to </w:t>
            </w:r>
            <w:proofErr w:type="gramStart"/>
            <w:r w:rsidR="009E39D0">
              <w:t>addressed</w:t>
            </w:r>
            <w:proofErr w:type="gramEnd"/>
            <w:r w:rsidR="009E39D0">
              <w:t xml:space="preserve"> FBF 0612</w:t>
            </w:r>
            <w:r w:rsidR="00F60B51">
              <w:t>B</w:t>
            </w:r>
            <w:r w:rsidR="009E39D0">
              <w:t>-</w:t>
            </w:r>
            <w:r w:rsidR="00F51034">
              <w:t>2427</w:t>
            </w:r>
            <w:r w:rsidR="009E39D0">
              <w:t>.</w:t>
            </w:r>
            <w:r w:rsidR="00735C1F">
              <w:t xml:space="preserve"> </w:t>
            </w:r>
            <w:r w:rsidR="00673E31">
              <w:t>Established URI closure criteria.</w:t>
            </w:r>
          </w:p>
        </w:tc>
        <w:tc>
          <w:tcPr>
            <w:tcW w:w="1680" w:type="dxa"/>
          </w:tcPr>
          <w:p w14:paraId="4E24507E" w14:textId="77777777" w:rsidR="000C33BB" w:rsidRPr="00124383" w:rsidRDefault="000C33BB" w:rsidP="00391333">
            <w:pPr>
              <w:tabs>
                <w:tab w:val="left" w:pos="-1080"/>
                <w:tab w:val="left" w:pos="-720"/>
                <w:tab w:val="left" w:pos="0"/>
                <w:tab w:val="left" w:pos="720"/>
              </w:tabs>
              <w:rPr>
                <w:rStyle w:val="CommentReference"/>
                <w:sz w:val="22"/>
                <w:szCs w:val="22"/>
              </w:rPr>
            </w:pPr>
          </w:p>
        </w:tc>
        <w:tc>
          <w:tcPr>
            <w:tcW w:w="2340" w:type="dxa"/>
          </w:tcPr>
          <w:p w14:paraId="7EC30A7C" w14:textId="1603B0E0" w:rsidR="00361310" w:rsidRPr="00193174" w:rsidRDefault="00361310" w:rsidP="00391333">
            <w:pPr>
              <w:rPr>
                <w:color w:val="000000"/>
              </w:rPr>
            </w:pPr>
            <w:hyperlink r:id="rId37" w:history="1">
              <w:r w:rsidRPr="000628CF">
                <w:rPr>
                  <w:rStyle w:val="Hyperlink"/>
                </w:rPr>
                <w:t>ML21116A046</w:t>
              </w:r>
            </w:hyperlink>
          </w:p>
          <w:p w14:paraId="73B4F6AF" w14:textId="77777777" w:rsidR="00361310" w:rsidRDefault="00361310" w:rsidP="00391333">
            <w:r>
              <w:t>FBF 0612B-2427</w:t>
            </w:r>
          </w:p>
          <w:p w14:paraId="6230E084" w14:textId="00689622" w:rsidR="0079457A" w:rsidRPr="00124383" w:rsidRDefault="00361310" w:rsidP="00391333">
            <w:pPr>
              <w:rPr>
                <w:color w:val="000000"/>
              </w:rPr>
            </w:pPr>
            <w:r w:rsidRPr="004D5F08">
              <w:rPr>
                <w:color w:val="000000"/>
              </w:rPr>
              <w:t>ML21113A110</w:t>
            </w:r>
          </w:p>
        </w:tc>
      </w:tr>
      <w:tr w:rsidR="002B51FA" w:rsidRPr="008B7606" w14:paraId="790B0861" w14:textId="77777777" w:rsidTr="00B26C1B">
        <w:trPr>
          <w:tblHeader w:val="0"/>
        </w:trPr>
        <w:tc>
          <w:tcPr>
            <w:tcW w:w="1523" w:type="dxa"/>
          </w:tcPr>
          <w:p w14:paraId="3561FAE0" w14:textId="77777777" w:rsidR="002B51FA" w:rsidRPr="008B7606" w:rsidRDefault="002B51FA" w:rsidP="00391333">
            <w:pPr>
              <w:tabs>
                <w:tab w:val="left" w:pos="-1080"/>
                <w:tab w:val="left" w:pos="-720"/>
                <w:tab w:val="left" w:pos="0"/>
                <w:tab w:val="left" w:pos="720"/>
                <w:tab w:val="left" w:pos="1440"/>
              </w:tabs>
            </w:pPr>
          </w:p>
        </w:tc>
        <w:tc>
          <w:tcPr>
            <w:tcW w:w="1710" w:type="dxa"/>
          </w:tcPr>
          <w:p w14:paraId="34DB3F4D" w14:textId="6214538C" w:rsidR="002B51FA" w:rsidRPr="00B937EA" w:rsidRDefault="001B1BB7" w:rsidP="00A9501B">
            <w:hyperlink r:id="rId38" w:history="1">
              <w:r w:rsidRPr="001B24F9">
                <w:rPr>
                  <w:rStyle w:val="Hyperlink"/>
                </w:rPr>
                <w:t>ML22019A175</w:t>
              </w:r>
            </w:hyperlink>
          </w:p>
          <w:p w14:paraId="0B94942C" w14:textId="6B521AF6" w:rsidR="00665CB8" w:rsidRPr="00057B54" w:rsidRDefault="00184DF7" w:rsidP="00A9501B">
            <w:r>
              <w:t>08/08/22</w:t>
            </w:r>
          </w:p>
          <w:p w14:paraId="0AE24310" w14:textId="1A070B8C" w:rsidR="00665CB8" w:rsidRPr="00B937EA" w:rsidRDefault="00665CB8" w:rsidP="00A9501B">
            <w:r w:rsidRPr="00057B54">
              <w:t xml:space="preserve">CN </w:t>
            </w:r>
            <w:r w:rsidR="00263FFB" w:rsidRPr="00057B54">
              <w:t>22</w:t>
            </w:r>
            <w:r w:rsidRPr="00057B54">
              <w:t>-</w:t>
            </w:r>
            <w:r w:rsidR="00184DF7">
              <w:t>016</w:t>
            </w:r>
          </w:p>
        </w:tc>
        <w:tc>
          <w:tcPr>
            <w:tcW w:w="6037" w:type="dxa"/>
          </w:tcPr>
          <w:p w14:paraId="25336E91" w14:textId="59E32012" w:rsidR="002B51FA" w:rsidRPr="00B937EA" w:rsidRDefault="00763B62" w:rsidP="00F76F76">
            <w:pPr>
              <w:tabs>
                <w:tab w:val="left" w:pos="-1080"/>
                <w:tab w:val="left" w:pos="-720"/>
                <w:tab w:val="left" w:pos="0"/>
                <w:tab w:val="left" w:pos="720"/>
                <w:tab w:val="left" w:pos="1440"/>
                <w:tab w:val="left" w:pos="2160"/>
                <w:tab w:val="left" w:pos="2880"/>
                <w:tab w:val="left" w:pos="3600"/>
                <w:tab w:val="right" w:pos="4480"/>
              </w:tabs>
            </w:pPr>
            <w:r>
              <w:t>Updated the VLSSIR and URI consideration and flowchart to clarify that the presence of traditional enforcement (e.g., impeding the regulatory process) does not preclude VLSSIR and URI documentation.</w:t>
            </w:r>
            <w:r w:rsidR="00735C1F">
              <w:t xml:space="preserve"> </w:t>
            </w:r>
            <w:r>
              <w:t>Clarified that violations receiving enforcement discretion are not assessed under the ROP</w:t>
            </w:r>
            <w:r w:rsidR="00EC699B">
              <w:t>,</w:t>
            </w:r>
            <w:r>
              <w:t xml:space="preserve"> consistent with IMC 0308 </w:t>
            </w:r>
            <w:proofErr w:type="spellStart"/>
            <w:r>
              <w:t>Att</w:t>
            </w:r>
            <w:proofErr w:type="spellEnd"/>
            <w:r>
              <w:t xml:space="preserve"> 3.</w:t>
            </w:r>
            <w:r w:rsidR="00735C1F">
              <w:t xml:space="preserve"> </w:t>
            </w:r>
            <w:r>
              <w:t>Removed guidance that was inconsistent with defining the performance deficiency as the proximate cause of the degraded condition</w:t>
            </w:r>
            <w:r w:rsidR="00EC699B">
              <w:t>,</w:t>
            </w:r>
            <w:r>
              <w:t xml:space="preserve"> consistent with IMC 0308 </w:t>
            </w:r>
            <w:proofErr w:type="spellStart"/>
            <w:r>
              <w:t>Att</w:t>
            </w:r>
            <w:proofErr w:type="spellEnd"/>
            <w:r>
              <w:t xml:space="preserve"> 3.</w:t>
            </w:r>
          </w:p>
        </w:tc>
        <w:tc>
          <w:tcPr>
            <w:tcW w:w="1680" w:type="dxa"/>
          </w:tcPr>
          <w:p w14:paraId="41257B88" w14:textId="02CC0E1D" w:rsidR="002B51FA" w:rsidRPr="00B937EA" w:rsidRDefault="00125E92" w:rsidP="00391333">
            <w:pPr>
              <w:pStyle w:val="BodyText-table"/>
              <w:rPr>
                <w:rStyle w:val="CommentReference"/>
                <w:sz w:val="22"/>
                <w:szCs w:val="22"/>
              </w:rPr>
            </w:pPr>
            <w:r>
              <w:rPr>
                <w:rStyle w:val="CommentReference"/>
                <w:sz w:val="22"/>
                <w:szCs w:val="22"/>
              </w:rPr>
              <w:t>Yes</w:t>
            </w:r>
            <w:r w:rsidR="00066481">
              <w:rPr>
                <w:rStyle w:val="CommentReference"/>
                <w:sz w:val="22"/>
                <w:szCs w:val="22"/>
              </w:rPr>
              <w:t>,</w:t>
            </w:r>
            <w:r>
              <w:rPr>
                <w:rStyle w:val="CommentReference"/>
                <w:sz w:val="22"/>
                <w:szCs w:val="22"/>
              </w:rPr>
              <w:t xml:space="preserve"> Completed on 7/7/22</w:t>
            </w:r>
          </w:p>
        </w:tc>
        <w:tc>
          <w:tcPr>
            <w:tcW w:w="2340" w:type="dxa"/>
          </w:tcPr>
          <w:p w14:paraId="5600D57D" w14:textId="1C774890" w:rsidR="002B51FA" w:rsidRPr="00B937EA" w:rsidRDefault="00FB395A" w:rsidP="00391333">
            <w:hyperlink r:id="rId39" w:history="1">
              <w:r w:rsidRPr="000628CF">
                <w:rPr>
                  <w:rStyle w:val="Hyperlink"/>
                </w:rPr>
                <w:t>ML22160A571</w:t>
              </w:r>
            </w:hyperlink>
          </w:p>
        </w:tc>
      </w:tr>
      <w:tr w:rsidR="00EF27C8" w:rsidRPr="008B7606" w14:paraId="1AD4A972" w14:textId="77777777" w:rsidTr="00B26C1B">
        <w:trPr>
          <w:tblHeader w:val="0"/>
        </w:trPr>
        <w:tc>
          <w:tcPr>
            <w:tcW w:w="1523" w:type="dxa"/>
          </w:tcPr>
          <w:p w14:paraId="5801A966" w14:textId="77777777" w:rsidR="00EF27C8" w:rsidRPr="008B7606" w:rsidRDefault="00EF27C8" w:rsidP="00391333">
            <w:pPr>
              <w:tabs>
                <w:tab w:val="left" w:pos="-1080"/>
                <w:tab w:val="left" w:pos="-720"/>
                <w:tab w:val="left" w:pos="0"/>
                <w:tab w:val="left" w:pos="720"/>
                <w:tab w:val="left" w:pos="1440"/>
              </w:tabs>
            </w:pPr>
          </w:p>
        </w:tc>
        <w:tc>
          <w:tcPr>
            <w:tcW w:w="1710" w:type="dxa"/>
          </w:tcPr>
          <w:p w14:paraId="53BA660A" w14:textId="3E37ABDA" w:rsidR="00EF27C8" w:rsidRDefault="00E30745" w:rsidP="00A9501B">
            <w:r w:rsidRPr="00E30745">
              <w:t>ML</w:t>
            </w:r>
            <w:r w:rsidR="000A3DE0">
              <w:t>23219A174</w:t>
            </w:r>
          </w:p>
          <w:p w14:paraId="4D17B758" w14:textId="031A4F41" w:rsidR="00AE5199" w:rsidRDefault="005E52C5" w:rsidP="00A9501B">
            <w:r>
              <w:t>08/0</w:t>
            </w:r>
            <w:r w:rsidR="000548F9">
              <w:t>9</w:t>
            </w:r>
            <w:r>
              <w:t>/23</w:t>
            </w:r>
          </w:p>
          <w:p w14:paraId="52CC9574" w14:textId="7F57F6F9" w:rsidR="00AE5199" w:rsidRPr="00B937EA" w:rsidRDefault="00AE5199" w:rsidP="00A9501B">
            <w:r>
              <w:t>CN 23-</w:t>
            </w:r>
            <w:r w:rsidR="00FE5C8A">
              <w:t>022</w:t>
            </w:r>
          </w:p>
        </w:tc>
        <w:tc>
          <w:tcPr>
            <w:tcW w:w="6037" w:type="dxa"/>
          </w:tcPr>
          <w:p w14:paraId="0D8E7675" w14:textId="33CB6C86" w:rsidR="00C867B2" w:rsidRDefault="00476F13" w:rsidP="0057198B">
            <w:r>
              <w:t xml:space="preserve">Aligned </w:t>
            </w:r>
            <w:r w:rsidR="009C12B6">
              <w:t>B</w:t>
            </w:r>
            <w:r w:rsidR="000C1707">
              <w:t>lock</w:t>
            </w:r>
            <w:r w:rsidR="007345BE">
              <w:t> </w:t>
            </w:r>
            <w:r w:rsidR="000C1707">
              <w:t xml:space="preserve">2 </w:t>
            </w:r>
            <w:r w:rsidR="00AE5166">
              <w:t xml:space="preserve">wording </w:t>
            </w:r>
            <w:r w:rsidR="009F5748">
              <w:t>on</w:t>
            </w:r>
            <w:r w:rsidR="000C1707">
              <w:t xml:space="preserve"> </w:t>
            </w:r>
            <w:r w:rsidR="00B93A46">
              <w:t xml:space="preserve">enforcement </w:t>
            </w:r>
            <w:r w:rsidR="00C67F2A">
              <w:t>panels</w:t>
            </w:r>
            <w:r w:rsidR="009F5748">
              <w:t xml:space="preserve"> </w:t>
            </w:r>
            <w:r w:rsidR="007345BE">
              <w:t>with the Enforcement Manual</w:t>
            </w:r>
            <w:r w:rsidR="00437579">
              <w:t xml:space="preserve">. </w:t>
            </w:r>
            <w:r w:rsidR="0028483B">
              <w:t xml:space="preserve">Clarified CCA </w:t>
            </w:r>
            <w:r w:rsidR="00043D21">
              <w:t xml:space="preserve">assignment </w:t>
            </w:r>
            <w:r w:rsidR="0028483B">
              <w:t xml:space="preserve">wording </w:t>
            </w:r>
            <w:r w:rsidR="002A4E4A">
              <w:t xml:space="preserve">under </w:t>
            </w:r>
            <w:r w:rsidR="009C12B6">
              <w:t>B</w:t>
            </w:r>
            <w:r w:rsidR="002A4E4A">
              <w:t xml:space="preserve">lock 7 </w:t>
            </w:r>
            <w:r w:rsidR="00043D21">
              <w:t>with respect to</w:t>
            </w:r>
            <w:r w:rsidR="0028483B">
              <w:t xml:space="preserve"> its relationship to the associated performance deficiency/finding.</w:t>
            </w:r>
          </w:p>
        </w:tc>
        <w:tc>
          <w:tcPr>
            <w:tcW w:w="1680" w:type="dxa"/>
          </w:tcPr>
          <w:p w14:paraId="2D632EE3" w14:textId="49161A39" w:rsidR="00EF27C8" w:rsidRDefault="009C2F88" w:rsidP="00391333">
            <w:pPr>
              <w:pStyle w:val="BodyText-table"/>
              <w:rPr>
                <w:rStyle w:val="CommentReference"/>
                <w:sz w:val="22"/>
                <w:szCs w:val="22"/>
              </w:rPr>
            </w:pPr>
            <w:r>
              <w:rPr>
                <w:rStyle w:val="CommentReference"/>
                <w:sz w:val="22"/>
                <w:szCs w:val="22"/>
              </w:rPr>
              <w:t>N/A</w:t>
            </w:r>
          </w:p>
        </w:tc>
        <w:tc>
          <w:tcPr>
            <w:tcW w:w="2340" w:type="dxa"/>
          </w:tcPr>
          <w:p w14:paraId="510A7FC6" w14:textId="05DCC09D" w:rsidR="00EF27C8" w:rsidRDefault="0076005A" w:rsidP="00391333">
            <w:r>
              <w:t>N/A</w:t>
            </w:r>
          </w:p>
        </w:tc>
      </w:tr>
      <w:tr w:rsidR="00675622" w:rsidRPr="008B7606" w14:paraId="7A895917" w14:textId="77777777" w:rsidTr="00B26C1B">
        <w:trPr>
          <w:tblHeader w:val="0"/>
        </w:trPr>
        <w:tc>
          <w:tcPr>
            <w:tcW w:w="1523" w:type="dxa"/>
          </w:tcPr>
          <w:p w14:paraId="56B11205" w14:textId="77777777" w:rsidR="00675622" w:rsidRPr="008B7606" w:rsidRDefault="00675622" w:rsidP="00391333">
            <w:pPr>
              <w:tabs>
                <w:tab w:val="left" w:pos="-1080"/>
                <w:tab w:val="left" w:pos="-720"/>
                <w:tab w:val="left" w:pos="0"/>
                <w:tab w:val="left" w:pos="720"/>
                <w:tab w:val="left" w:pos="1440"/>
              </w:tabs>
            </w:pPr>
          </w:p>
        </w:tc>
        <w:tc>
          <w:tcPr>
            <w:tcW w:w="1710" w:type="dxa"/>
          </w:tcPr>
          <w:p w14:paraId="154CC842" w14:textId="77777777" w:rsidR="00675622" w:rsidRDefault="009E620E" w:rsidP="00A9501B">
            <w:r>
              <w:t>ML25086A249</w:t>
            </w:r>
          </w:p>
          <w:p w14:paraId="1677DE07" w14:textId="3AF42066" w:rsidR="009E620E" w:rsidRDefault="00503712" w:rsidP="00A9501B">
            <w:r>
              <w:t>05/28/25</w:t>
            </w:r>
          </w:p>
          <w:p w14:paraId="620D34F6" w14:textId="55A5F52A" w:rsidR="009E620E" w:rsidRPr="00E30745" w:rsidRDefault="009E620E" w:rsidP="00A9501B">
            <w:r>
              <w:t xml:space="preserve">CN </w:t>
            </w:r>
            <w:r w:rsidR="00503712">
              <w:t>25-015</w:t>
            </w:r>
          </w:p>
        </w:tc>
        <w:tc>
          <w:tcPr>
            <w:tcW w:w="6037" w:type="dxa"/>
          </w:tcPr>
          <w:p w14:paraId="2FB5B7D5" w14:textId="53C23BA5" w:rsidR="00675622" w:rsidRDefault="00675622" w:rsidP="0057198B">
            <w:r>
              <w:t>Updated VLSSIR language to incorporate a revision to VLSSIR applicability to include ambiguity in the applicability of regulatory requirements</w:t>
            </w:r>
            <w:r w:rsidR="00BA2F05">
              <w:t xml:space="preserve"> and additional agency-wide focus on the level of effort spent resolving very low safety significance issues.</w:t>
            </w:r>
            <w:r w:rsidR="00566514">
              <w:t xml:space="preserve"> </w:t>
            </w:r>
            <w:r w:rsidR="00377A8A">
              <w:t xml:space="preserve">Updated Figures 1 and 2 to </w:t>
            </w:r>
            <w:r w:rsidR="00157FA2">
              <w:t xml:space="preserve">simplify Traditional Enforcement </w:t>
            </w:r>
            <w:r w:rsidR="00035606">
              <w:t>issue screening</w:t>
            </w:r>
            <w:r w:rsidR="00157FA2">
              <w:t>.</w:t>
            </w:r>
            <w:r w:rsidR="00442F0E">
              <w:t xml:space="preserve"> Added a Table of Contents</w:t>
            </w:r>
            <w:r w:rsidR="00E37122">
              <w:t xml:space="preserve"> and </w:t>
            </w:r>
            <w:r w:rsidR="00EF41B0">
              <w:t>modified/removed shading for readability</w:t>
            </w:r>
            <w:r w:rsidR="00442F0E">
              <w:t>.</w:t>
            </w:r>
          </w:p>
        </w:tc>
        <w:tc>
          <w:tcPr>
            <w:tcW w:w="1680" w:type="dxa"/>
          </w:tcPr>
          <w:p w14:paraId="695A2085" w14:textId="3632BCE0" w:rsidR="00675622" w:rsidRDefault="0064013E" w:rsidP="00391333">
            <w:pPr>
              <w:pStyle w:val="BodyText-table"/>
              <w:rPr>
                <w:rStyle w:val="CommentReference"/>
                <w:sz w:val="22"/>
                <w:szCs w:val="22"/>
              </w:rPr>
            </w:pPr>
            <w:r>
              <w:rPr>
                <w:rStyle w:val="CommentReference"/>
                <w:sz w:val="22"/>
                <w:szCs w:val="22"/>
              </w:rPr>
              <w:t>N/A</w:t>
            </w:r>
          </w:p>
        </w:tc>
        <w:tc>
          <w:tcPr>
            <w:tcW w:w="2340" w:type="dxa"/>
          </w:tcPr>
          <w:p w14:paraId="419E8CB8" w14:textId="14E64158" w:rsidR="00675622" w:rsidRDefault="009E620E" w:rsidP="00391333">
            <w:r>
              <w:t>ML25086A272</w:t>
            </w:r>
          </w:p>
        </w:tc>
      </w:tr>
    </w:tbl>
    <w:p w14:paraId="0E368ABF" w14:textId="2A77B1A7" w:rsidR="004511EB" w:rsidRPr="008B7606" w:rsidRDefault="004511EB" w:rsidP="00AE12AE">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sectPr w:rsidR="004511EB" w:rsidRPr="008B7606" w:rsidSect="009C3A23">
      <w:headerReference w:type="even" r:id="rId40"/>
      <w:headerReference w:type="default" r:id="rId41"/>
      <w:footerReference w:type="default" r:id="rId42"/>
      <w:headerReference w:type="first" r:id="rId43"/>
      <w:type w:val="continuous"/>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6B78D" w14:textId="77777777" w:rsidR="00392D30" w:rsidRDefault="00392D30" w:rsidP="00771C8B">
      <w:r>
        <w:separator/>
      </w:r>
    </w:p>
  </w:endnote>
  <w:endnote w:type="continuationSeparator" w:id="0">
    <w:p w14:paraId="25B6133F" w14:textId="77777777" w:rsidR="00392D30" w:rsidRDefault="00392D30" w:rsidP="00771C8B">
      <w:r>
        <w:continuationSeparator/>
      </w:r>
    </w:p>
  </w:endnote>
  <w:endnote w:type="continuationNotice" w:id="1">
    <w:p w14:paraId="7578E6E7" w14:textId="77777777" w:rsidR="00392D30" w:rsidRDefault="00392D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BC161" w14:textId="20A002E3" w:rsidR="00487EA0" w:rsidRDefault="00A46DA1">
    <w:pPr>
      <w:pStyle w:val="Footer"/>
    </w:pPr>
    <w:r>
      <w:t xml:space="preserve">Issue Date: </w:t>
    </w:r>
    <w:r w:rsidR="00503712">
      <w:t>05/28/25</w:t>
    </w:r>
    <w:r w:rsidR="00487EA0">
      <w:ptab w:relativeTo="margin" w:alignment="center" w:leader="none"/>
    </w:r>
    <w:r>
      <w:fldChar w:fldCharType="begin"/>
    </w:r>
    <w:r>
      <w:instrText xml:space="preserve"> PAGE   \* MERGEFORMAT </w:instrText>
    </w:r>
    <w:r>
      <w:fldChar w:fldCharType="separate"/>
    </w:r>
    <w:r>
      <w:rPr>
        <w:noProof/>
      </w:rPr>
      <w:t>1</w:t>
    </w:r>
    <w:r>
      <w:rPr>
        <w:noProof/>
      </w:rPr>
      <w:fldChar w:fldCharType="end"/>
    </w:r>
    <w:r w:rsidR="00487EA0">
      <w:ptab w:relativeTo="margin" w:alignment="right" w:leader="none"/>
    </w:r>
    <w:r>
      <w:t>0612 App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0E186" w14:textId="1362E5D4" w:rsidR="004123C6" w:rsidRDefault="004123C6" w:rsidP="009F518D">
    <w:pPr>
      <w:pStyle w:val="Footer"/>
      <w:tabs>
        <w:tab w:val="clear" w:pos="4680"/>
        <w:tab w:val="clear" w:pos="9360"/>
        <w:tab w:val="center" w:pos="6480"/>
        <w:tab w:val="right" w:pos="12960"/>
      </w:tabs>
      <w:jc w:val="left"/>
    </w:pPr>
    <w:r>
      <w:t xml:space="preserve">Issue Date: </w:t>
    </w:r>
    <w:r w:rsidR="00503712">
      <w:t>05/28/25</w:t>
    </w:r>
    <w:r>
      <w:tab/>
    </w:r>
    <w:r>
      <w:fldChar w:fldCharType="begin"/>
    </w:r>
    <w:r>
      <w:instrText xml:space="preserve"> PAGE   \* MERGEFORMAT </w:instrText>
    </w:r>
    <w:r>
      <w:fldChar w:fldCharType="separate"/>
    </w:r>
    <w:r>
      <w:rPr>
        <w:noProof/>
      </w:rPr>
      <w:t>2</w:t>
    </w:r>
    <w:r>
      <w:rPr>
        <w:noProof/>
      </w:rPr>
      <w:fldChar w:fldCharType="end"/>
    </w:r>
    <w:r>
      <w:tab/>
      <w:t>0612 App B</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3569E" w14:textId="29176176" w:rsidR="00C1438D" w:rsidRDefault="00C1438D" w:rsidP="00871C2E">
    <w:pPr>
      <w:pStyle w:val="Footer"/>
      <w:tabs>
        <w:tab w:val="clear" w:pos="4680"/>
        <w:tab w:val="clear" w:pos="9360"/>
        <w:tab w:val="center" w:pos="6480"/>
        <w:tab w:val="right" w:pos="12960"/>
      </w:tabs>
      <w:jc w:val="left"/>
    </w:pPr>
    <w:r>
      <w:t>Issue Date:</w:t>
    </w:r>
    <w:r w:rsidR="00184DF7">
      <w:t xml:space="preserve"> </w:t>
    </w:r>
    <w:r w:rsidR="005E52C5">
      <w:t>08/07/23</w:t>
    </w:r>
    <w:r>
      <w:tab/>
    </w:r>
    <w:r>
      <w:fldChar w:fldCharType="begin"/>
    </w:r>
    <w:r>
      <w:instrText xml:space="preserve"> PAGE   \* MERGEFORMAT </w:instrText>
    </w:r>
    <w:r>
      <w:fldChar w:fldCharType="separate"/>
    </w:r>
    <w:r>
      <w:rPr>
        <w:noProof/>
      </w:rPr>
      <w:t>1</w:t>
    </w:r>
    <w:r>
      <w:rPr>
        <w:noProof/>
      </w:rPr>
      <w:fldChar w:fldCharType="end"/>
    </w:r>
    <w:r>
      <w:tab/>
      <w:t>0612 App B</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8C1DF" w14:textId="5417A119" w:rsidR="00C1438D" w:rsidRDefault="00C1438D" w:rsidP="00503726">
    <w:pPr>
      <w:pStyle w:val="Footer"/>
      <w:jc w:val="left"/>
    </w:pPr>
    <w:r>
      <w:t>Issue Date:</w:t>
    </w:r>
    <w:r w:rsidR="00735C1F">
      <w:t xml:space="preserve"> </w:t>
    </w:r>
    <w:r w:rsidR="00503712">
      <w:t>05/28/25</w:t>
    </w:r>
    <w:r>
      <w:tab/>
    </w:r>
    <w:r>
      <w:fldChar w:fldCharType="begin"/>
    </w:r>
    <w:r>
      <w:instrText xml:space="preserve"> PAGE   \* MERGEFORMAT </w:instrText>
    </w:r>
    <w:r>
      <w:fldChar w:fldCharType="separate"/>
    </w:r>
    <w:r>
      <w:rPr>
        <w:noProof/>
      </w:rPr>
      <w:t>12</w:t>
    </w:r>
    <w:r>
      <w:rPr>
        <w:noProof/>
      </w:rPr>
      <w:fldChar w:fldCharType="end"/>
    </w:r>
    <w:r>
      <w:tab/>
      <w:t>0612 App B</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63170" w14:textId="298C26EE" w:rsidR="00C1438D" w:rsidRDefault="00C1438D" w:rsidP="003B29FF">
    <w:pPr>
      <w:pStyle w:val="Footer"/>
      <w:tabs>
        <w:tab w:val="clear" w:pos="4680"/>
        <w:tab w:val="clear" w:pos="9360"/>
        <w:tab w:val="center" w:pos="6480"/>
        <w:tab w:val="right" w:pos="12960"/>
      </w:tabs>
      <w:rPr>
        <w:rStyle w:val="PageNumber"/>
      </w:rPr>
    </w:pPr>
    <w:r w:rsidRPr="00657808">
      <w:t>Issue Date</w:t>
    </w:r>
    <w:r>
      <w:t>:</w:t>
    </w:r>
    <w:r w:rsidR="007256B9">
      <w:t xml:space="preserve"> </w:t>
    </w:r>
    <w:r w:rsidR="00503712">
      <w:t>05/28/25</w:t>
    </w:r>
    <w:r>
      <w:tab/>
    </w:r>
    <w:r w:rsidRPr="00794D28">
      <w:t>Att1-</w:t>
    </w:r>
    <w:r w:rsidRPr="00794D28">
      <w:rPr>
        <w:rStyle w:val="PageNumber"/>
      </w:rPr>
      <w:fldChar w:fldCharType="begin"/>
    </w:r>
    <w:r w:rsidRPr="00794D28">
      <w:rPr>
        <w:rStyle w:val="PageNumber"/>
      </w:rPr>
      <w:instrText xml:space="preserve"> PAGE </w:instrText>
    </w:r>
    <w:r w:rsidRPr="00794D28">
      <w:rPr>
        <w:rStyle w:val="PageNumber"/>
      </w:rPr>
      <w:fldChar w:fldCharType="separate"/>
    </w:r>
    <w:r>
      <w:rPr>
        <w:rStyle w:val="PageNumber"/>
        <w:noProof/>
      </w:rPr>
      <w:t>3</w:t>
    </w:r>
    <w:r w:rsidRPr="00794D28">
      <w:rPr>
        <w:rStyle w:val="PageNumber"/>
      </w:rPr>
      <w:fldChar w:fldCharType="end"/>
    </w:r>
    <w:r>
      <w:rPr>
        <w:rStyle w:val="PageNumber"/>
      </w:rPr>
      <w:tab/>
    </w:r>
    <w:r w:rsidRPr="00794D28">
      <w:rPr>
        <w:rStyle w:val="PageNumber"/>
      </w:rPr>
      <w:t>0612 App</w:t>
    </w:r>
    <w:r>
      <w:rPr>
        <w:rStyle w:val="PageNumber"/>
      </w:rPr>
      <w:t> </w:t>
    </w:r>
    <w:r w:rsidRPr="00794D28">
      <w:rPr>
        <w:rStyle w:val="PageNumber"/>
      </w:rPr>
      <w:t>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44C75" w14:textId="77777777" w:rsidR="00392D30" w:rsidRDefault="00392D30" w:rsidP="00771C8B">
      <w:r>
        <w:separator/>
      </w:r>
    </w:p>
  </w:footnote>
  <w:footnote w:type="continuationSeparator" w:id="0">
    <w:p w14:paraId="431F8C18" w14:textId="77777777" w:rsidR="00392D30" w:rsidRDefault="00392D30" w:rsidP="00771C8B">
      <w:r>
        <w:continuationSeparator/>
      </w:r>
    </w:p>
  </w:footnote>
  <w:footnote w:type="continuationNotice" w:id="1">
    <w:p w14:paraId="53C6AE82" w14:textId="77777777" w:rsidR="00392D30" w:rsidRDefault="00392D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17E12" w14:textId="77777777" w:rsidR="009C2F88" w:rsidRDefault="009C2F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E1A07" w14:textId="77777777" w:rsidR="00C1438D" w:rsidRPr="008238C0" w:rsidRDefault="00C1438D" w:rsidP="008238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61A16" w14:textId="77777777" w:rsidR="00C1438D" w:rsidRDefault="00C143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05E00" w14:textId="77777777" w:rsidR="00C1438D" w:rsidRDefault="00C1438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5EB80" w14:textId="77777777" w:rsidR="00C1438D" w:rsidRDefault="00C143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0A40033"/>
    <w:multiLevelType w:val="hybridMultilevel"/>
    <w:tmpl w:val="BBCC8B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3"/>
    <w:multiLevelType w:val="singleLevel"/>
    <w:tmpl w:val="4666126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B086739"/>
    <w:multiLevelType w:val="hybridMultilevel"/>
    <w:tmpl w:val="63EA7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A6496"/>
    <w:multiLevelType w:val="hybridMultilevel"/>
    <w:tmpl w:val="56A8E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847205"/>
    <w:multiLevelType w:val="hybridMultilevel"/>
    <w:tmpl w:val="1A69BFB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52D2064"/>
    <w:multiLevelType w:val="hybridMultilevel"/>
    <w:tmpl w:val="C7A6BE0E"/>
    <w:lvl w:ilvl="0" w:tplc="0409000F">
      <w:start w:val="1"/>
      <w:numFmt w:val="decimal"/>
      <w:lvlText w:val="%1."/>
      <w:lvlJc w:val="left"/>
      <w:pPr>
        <w:ind w:left="45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DA3572"/>
    <w:multiLevelType w:val="hybridMultilevel"/>
    <w:tmpl w:val="047C5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AA11BE"/>
    <w:multiLevelType w:val="hybridMultilevel"/>
    <w:tmpl w:val="B9C6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675E6F"/>
    <w:multiLevelType w:val="hybridMultilevel"/>
    <w:tmpl w:val="96CE05AA"/>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23814E3E"/>
    <w:multiLevelType w:val="hybridMultilevel"/>
    <w:tmpl w:val="C94E556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25E4463C"/>
    <w:multiLevelType w:val="hybridMultilevel"/>
    <w:tmpl w:val="179AD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DA42C2"/>
    <w:multiLevelType w:val="hybridMultilevel"/>
    <w:tmpl w:val="5C440B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8004C8"/>
    <w:multiLevelType w:val="hybridMultilevel"/>
    <w:tmpl w:val="29425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364E48"/>
    <w:multiLevelType w:val="hybridMultilevel"/>
    <w:tmpl w:val="CC4AB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FB7EA4"/>
    <w:multiLevelType w:val="hybridMultilevel"/>
    <w:tmpl w:val="5C440B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3B0156"/>
    <w:multiLevelType w:val="hybridMultilevel"/>
    <w:tmpl w:val="DC6A6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7B78D4"/>
    <w:multiLevelType w:val="hybridMultilevel"/>
    <w:tmpl w:val="7054D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B72FCB"/>
    <w:multiLevelType w:val="hybridMultilevel"/>
    <w:tmpl w:val="AA48284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99887344">
      <w:start w:val="1"/>
      <w:numFmt w:val="decimal"/>
      <w:lvlText w:val="%3)"/>
      <w:lvlJc w:val="left"/>
      <w:pPr>
        <w:ind w:left="2340" w:hanging="360"/>
      </w:pPr>
      <w:rPr>
        <w:rFonts w:hint="default"/>
        <w:u w:val="single"/>
      </w:rPr>
    </w:lvl>
    <w:lvl w:ilvl="3" w:tplc="BAEA5C3C">
      <w:start w:val="1"/>
      <w:numFmt w:val="decimal"/>
      <w:lvlText w:val="(%4)"/>
      <w:lvlJc w:val="left"/>
      <w:pPr>
        <w:ind w:left="630" w:hanging="360"/>
      </w:pPr>
      <w:rPr>
        <w:rFonts w:hint="default"/>
        <w:u w:val="single"/>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424B87"/>
    <w:multiLevelType w:val="multilevel"/>
    <w:tmpl w:val="A2D078F6"/>
    <w:numStyleLink w:val="IMCNumberStructure"/>
  </w:abstractNum>
  <w:abstractNum w:abstractNumId="19" w15:restartNumberingAfterBreak="0">
    <w:nsid w:val="6AA62C22"/>
    <w:multiLevelType w:val="hybridMultilevel"/>
    <w:tmpl w:val="7D046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3E018F1"/>
    <w:multiLevelType w:val="hybridMultilevel"/>
    <w:tmpl w:val="278ED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9A6ADC"/>
    <w:multiLevelType w:val="hybridMultilevel"/>
    <w:tmpl w:val="A8BA8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A46C09"/>
    <w:multiLevelType w:val="hybridMultilevel"/>
    <w:tmpl w:val="DC02C8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11302897">
    <w:abstractNumId w:val="15"/>
  </w:num>
  <w:num w:numId="2" w16cid:durableId="2093500613">
    <w:abstractNumId w:val="16"/>
  </w:num>
  <w:num w:numId="3" w16cid:durableId="128016894">
    <w:abstractNumId w:val="22"/>
  </w:num>
  <w:num w:numId="4" w16cid:durableId="2130126446">
    <w:abstractNumId w:val="19"/>
  </w:num>
  <w:num w:numId="5" w16cid:durableId="305941780">
    <w:abstractNumId w:val="10"/>
  </w:num>
  <w:num w:numId="6" w16cid:durableId="771170207">
    <w:abstractNumId w:val="17"/>
  </w:num>
  <w:num w:numId="7" w16cid:durableId="1632781458">
    <w:abstractNumId w:val="5"/>
  </w:num>
  <w:num w:numId="8" w16cid:durableId="1811365126">
    <w:abstractNumId w:val="12"/>
  </w:num>
  <w:num w:numId="9" w16cid:durableId="696808991">
    <w:abstractNumId w:val="6"/>
  </w:num>
  <w:num w:numId="10" w16cid:durableId="492571630">
    <w:abstractNumId w:val="7"/>
  </w:num>
  <w:num w:numId="11" w16cid:durableId="1166945718">
    <w:abstractNumId w:val="14"/>
  </w:num>
  <w:num w:numId="12" w16cid:durableId="1381442822">
    <w:abstractNumId w:val="11"/>
  </w:num>
  <w:num w:numId="13" w16cid:durableId="1222330721">
    <w:abstractNumId w:val="0"/>
  </w:num>
  <w:num w:numId="14" w16cid:durableId="12053665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50626397">
    <w:abstractNumId w:val="20"/>
  </w:num>
  <w:num w:numId="16" w16cid:durableId="611549064">
    <w:abstractNumId w:val="18"/>
  </w:num>
  <w:num w:numId="17" w16cid:durableId="1712805183">
    <w:abstractNumId w:val="9"/>
  </w:num>
  <w:num w:numId="18" w16cid:durableId="1575314530">
    <w:abstractNumId w:val="13"/>
  </w:num>
  <w:num w:numId="19" w16cid:durableId="245262002">
    <w:abstractNumId w:val="21"/>
  </w:num>
  <w:num w:numId="20" w16cid:durableId="1376349099">
    <w:abstractNumId w:val="4"/>
  </w:num>
  <w:num w:numId="21" w16cid:durableId="1228489108">
    <w:abstractNumId w:val="3"/>
  </w:num>
  <w:num w:numId="22" w16cid:durableId="2111461382">
    <w:abstractNumId w:val="23"/>
  </w:num>
  <w:num w:numId="23" w16cid:durableId="1834950821">
    <w:abstractNumId w:val="2"/>
  </w:num>
  <w:num w:numId="24" w16cid:durableId="1659765002">
    <w:abstractNumId w:val="1"/>
  </w:num>
  <w:num w:numId="25" w16cid:durableId="761530474">
    <w:abstractNumId w:val="1"/>
  </w:num>
  <w:num w:numId="26" w16cid:durableId="773597040">
    <w:abstractNumId w:val="1"/>
  </w:num>
  <w:num w:numId="27" w16cid:durableId="1484783752">
    <w:abstractNumId w:val="1"/>
  </w:num>
  <w:num w:numId="28" w16cid:durableId="1979989853">
    <w:abstractNumId w:val="1"/>
  </w:num>
  <w:num w:numId="29" w16cid:durableId="1059018283">
    <w:abstractNumId w:val="1"/>
  </w:num>
  <w:num w:numId="30" w16cid:durableId="1678266590">
    <w:abstractNumId w:val="1"/>
  </w:num>
  <w:num w:numId="31" w16cid:durableId="434061254">
    <w:abstractNumId w:val="1"/>
  </w:num>
  <w:num w:numId="32" w16cid:durableId="14025589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ECE"/>
    <w:rsid w:val="00001098"/>
    <w:rsid w:val="00001179"/>
    <w:rsid w:val="00001C06"/>
    <w:rsid w:val="00001FA2"/>
    <w:rsid w:val="0000237F"/>
    <w:rsid w:val="0000270C"/>
    <w:rsid w:val="00002ACE"/>
    <w:rsid w:val="00002F01"/>
    <w:rsid w:val="000032A5"/>
    <w:rsid w:val="000033AC"/>
    <w:rsid w:val="00003D1F"/>
    <w:rsid w:val="00004432"/>
    <w:rsid w:val="0000451E"/>
    <w:rsid w:val="0000455E"/>
    <w:rsid w:val="00004BD2"/>
    <w:rsid w:val="00004E60"/>
    <w:rsid w:val="00005080"/>
    <w:rsid w:val="00005487"/>
    <w:rsid w:val="000055EB"/>
    <w:rsid w:val="000060BF"/>
    <w:rsid w:val="0000620B"/>
    <w:rsid w:val="0000625F"/>
    <w:rsid w:val="0000638B"/>
    <w:rsid w:val="0000642F"/>
    <w:rsid w:val="000067CF"/>
    <w:rsid w:val="00006ABA"/>
    <w:rsid w:val="00010FDA"/>
    <w:rsid w:val="00011E0A"/>
    <w:rsid w:val="00011EC1"/>
    <w:rsid w:val="00012052"/>
    <w:rsid w:val="0001209A"/>
    <w:rsid w:val="00012512"/>
    <w:rsid w:val="0001327A"/>
    <w:rsid w:val="000133DC"/>
    <w:rsid w:val="000134E4"/>
    <w:rsid w:val="000139E7"/>
    <w:rsid w:val="00013A63"/>
    <w:rsid w:val="0001435A"/>
    <w:rsid w:val="00014A47"/>
    <w:rsid w:val="00014E19"/>
    <w:rsid w:val="000150DA"/>
    <w:rsid w:val="0001575E"/>
    <w:rsid w:val="000158D5"/>
    <w:rsid w:val="00015AC2"/>
    <w:rsid w:val="00015F96"/>
    <w:rsid w:val="0001701D"/>
    <w:rsid w:val="000176A0"/>
    <w:rsid w:val="00017CF2"/>
    <w:rsid w:val="00020C69"/>
    <w:rsid w:val="00021047"/>
    <w:rsid w:val="00021081"/>
    <w:rsid w:val="00022410"/>
    <w:rsid w:val="00022ABC"/>
    <w:rsid w:val="0002438D"/>
    <w:rsid w:val="0002444F"/>
    <w:rsid w:val="000247E3"/>
    <w:rsid w:val="00024A1E"/>
    <w:rsid w:val="00024DE6"/>
    <w:rsid w:val="000258CC"/>
    <w:rsid w:val="00025AA8"/>
    <w:rsid w:val="0002617E"/>
    <w:rsid w:val="00026231"/>
    <w:rsid w:val="000270EF"/>
    <w:rsid w:val="00027765"/>
    <w:rsid w:val="00030611"/>
    <w:rsid w:val="00030BD4"/>
    <w:rsid w:val="000315BC"/>
    <w:rsid w:val="000316CC"/>
    <w:rsid w:val="00031C7E"/>
    <w:rsid w:val="00031CCD"/>
    <w:rsid w:val="00032449"/>
    <w:rsid w:val="000324B0"/>
    <w:rsid w:val="000324DE"/>
    <w:rsid w:val="0003349C"/>
    <w:rsid w:val="0003352A"/>
    <w:rsid w:val="000336A1"/>
    <w:rsid w:val="00033C6C"/>
    <w:rsid w:val="000343A6"/>
    <w:rsid w:val="00034684"/>
    <w:rsid w:val="00034844"/>
    <w:rsid w:val="00034DE0"/>
    <w:rsid w:val="00034F85"/>
    <w:rsid w:val="00035606"/>
    <w:rsid w:val="00035B95"/>
    <w:rsid w:val="00035E18"/>
    <w:rsid w:val="0003663C"/>
    <w:rsid w:val="00036A88"/>
    <w:rsid w:val="0004009E"/>
    <w:rsid w:val="000405BB"/>
    <w:rsid w:val="00040830"/>
    <w:rsid w:val="00040B08"/>
    <w:rsid w:val="0004107B"/>
    <w:rsid w:val="00041F95"/>
    <w:rsid w:val="000422AB"/>
    <w:rsid w:val="00043180"/>
    <w:rsid w:val="00043D21"/>
    <w:rsid w:val="000440C4"/>
    <w:rsid w:val="00044C70"/>
    <w:rsid w:val="00044DB8"/>
    <w:rsid w:val="00044E11"/>
    <w:rsid w:val="000451B1"/>
    <w:rsid w:val="00045EBA"/>
    <w:rsid w:val="000472A9"/>
    <w:rsid w:val="00047385"/>
    <w:rsid w:val="000503A6"/>
    <w:rsid w:val="0005059F"/>
    <w:rsid w:val="00050644"/>
    <w:rsid w:val="000518F7"/>
    <w:rsid w:val="0005223D"/>
    <w:rsid w:val="00052E98"/>
    <w:rsid w:val="000531FC"/>
    <w:rsid w:val="00053380"/>
    <w:rsid w:val="000533DF"/>
    <w:rsid w:val="000534B5"/>
    <w:rsid w:val="0005350E"/>
    <w:rsid w:val="00053B3C"/>
    <w:rsid w:val="00053CAB"/>
    <w:rsid w:val="00054506"/>
    <w:rsid w:val="000548F9"/>
    <w:rsid w:val="000558B0"/>
    <w:rsid w:val="00055C4A"/>
    <w:rsid w:val="00055FFB"/>
    <w:rsid w:val="00056066"/>
    <w:rsid w:val="0005670B"/>
    <w:rsid w:val="00056D9B"/>
    <w:rsid w:val="00057B54"/>
    <w:rsid w:val="000604C1"/>
    <w:rsid w:val="00060ABA"/>
    <w:rsid w:val="0006103E"/>
    <w:rsid w:val="00061429"/>
    <w:rsid w:val="0006237D"/>
    <w:rsid w:val="000628BA"/>
    <w:rsid w:val="000628CF"/>
    <w:rsid w:val="00062ED3"/>
    <w:rsid w:val="00063112"/>
    <w:rsid w:val="00064389"/>
    <w:rsid w:val="000644A3"/>
    <w:rsid w:val="000645C0"/>
    <w:rsid w:val="00064F1F"/>
    <w:rsid w:val="000653F2"/>
    <w:rsid w:val="0006573C"/>
    <w:rsid w:val="00065DE7"/>
    <w:rsid w:val="00066045"/>
    <w:rsid w:val="00066481"/>
    <w:rsid w:val="000669F0"/>
    <w:rsid w:val="00066B14"/>
    <w:rsid w:val="00067AC1"/>
    <w:rsid w:val="00070FE9"/>
    <w:rsid w:val="000713ED"/>
    <w:rsid w:val="00072478"/>
    <w:rsid w:val="00073005"/>
    <w:rsid w:val="0007361F"/>
    <w:rsid w:val="00073AEE"/>
    <w:rsid w:val="000740B0"/>
    <w:rsid w:val="00074E8F"/>
    <w:rsid w:val="0007541D"/>
    <w:rsid w:val="00075AA6"/>
    <w:rsid w:val="0007607A"/>
    <w:rsid w:val="00076A0A"/>
    <w:rsid w:val="00076DB0"/>
    <w:rsid w:val="000770C5"/>
    <w:rsid w:val="000770C7"/>
    <w:rsid w:val="00077865"/>
    <w:rsid w:val="00077EA2"/>
    <w:rsid w:val="0008032D"/>
    <w:rsid w:val="00080637"/>
    <w:rsid w:val="000807D7"/>
    <w:rsid w:val="000807F0"/>
    <w:rsid w:val="00081120"/>
    <w:rsid w:val="00081383"/>
    <w:rsid w:val="00083157"/>
    <w:rsid w:val="00083AE1"/>
    <w:rsid w:val="00084011"/>
    <w:rsid w:val="000849EC"/>
    <w:rsid w:val="00084F46"/>
    <w:rsid w:val="00084FBE"/>
    <w:rsid w:val="00085768"/>
    <w:rsid w:val="000861CA"/>
    <w:rsid w:val="00086C40"/>
    <w:rsid w:val="00087300"/>
    <w:rsid w:val="00087C93"/>
    <w:rsid w:val="00090349"/>
    <w:rsid w:val="00091A7D"/>
    <w:rsid w:val="00091ACC"/>
    <w:rsid w:val="0009271B"/>
    <w:rsid w:val="00093181"/>
    <w:rsid w:val="00093506"/>
    <w:rsid w:val="0009351A"/>
    <w:rsid w:val="00093BB6"/>
    <w:rsid w:val="00093C8F"/>
    <w:rsid w:val="00094267"/>
    <w:rsid w:val="00094754"/>
    <w:rsid w:val="000951DA"/>
    <w:rsid w:val="0009522F"/>
    <w:rsid w:val="000957A6"/>
    <w:rsid w:val="00097734"/>
    <w:rsid w:val="0009787D"/>
    <w:rsid w:val="000A1DAB"/>
    <w:rsid w:val="000A1DFE"/>
    <w:rsid w:val="000A2146"/>
    <w:rsid w:val="000A26A7"/>
    <w:rsid w:val="000A2805"/>
    <w:rsid w:val="000A32A6"/>
    <w:rsid w:val="000A3829"/>
    <w:rsid w:val="000A3DE0"/>
    <w:rsid w:val="000A4AFB"/>
    <w:rsid w:val="000A4D79"/>
    <w:rsid w:val="000A58E8"/>
    <w:rsid w:val="000A5974"/>
    <w:rsid w:val="000A5FD1"/>
    <w:rsid w:val="000A64A6"/>
    <w:rsid w:val="000A66EC"/>
    <w:rsid w:val="000A6705"/>
    <w:rsid w:val="000A7124"/>
    <w:rsid w:val="000A7A81"/>
    <w:rsid w:val="000B0013"/>
    <w:rsid w:val="000B058F"/>
    <w:rsid w:val="000B07F6"/>
    <w:rsid w:val="000B0F9E"/>
    <w:rsid w:val="000B1077"/>
    <w:rsid w:val="000B22D0"/>
    <w:rsid w:val="000B2B55"/>
    <w:rsid w:val="000B2C54"/>
    <w:rsid w:val="000B373F"/>
    <w:rsid w:val="000B3958"/>
    <w:rsid w:val="000B3DF8"/>
    <w:rsid w:val="000B40FE"/>
    <w:rsid w:val="000B41F7"/>
    <w:rsid w:val="000B4428"/>
    <w:rsid w:val="000B484E"/>
    <w:rsid w:val="000B48C0"/>
    <w:rsid w:val="000B4A37"/>
    <w:rsid w:val="000B4D89"/>
    <w:rsid w:val="000B503B"/>
    <w:rsid w:val="000B55B7"/>
    <w:rsid w:val="000B57EC"/>
    <w:rsid w:val="000B5B57"/>
    <w:rsid w:val="000B6168"/>
    <w:rsid w:val="000B66FB"/>
    <w:rsid w:val="000B6CF5"/>
    <w:rsid w:val="000B7282"/>
    <w:rsid w:val="000B7EFB"/>
    <w:rsid w:val="000C0123"/>
    <w:rsid w:val="000C047C"/>
    <w:rsid w:val="000C0E6A"/>
    <w:rsid w:val="000C1707"/>
    <w:rsid w:val="000C2E76"/>
    <w:rsid w:val="000C302A"/>
    <w:rsid w:val="000C33BB"/>
    <w:rsid w:val="000C41E8"/>
    <w:rsid w:val="000C4E7A"/>
    <w:rsid w:val="000C595C"/>
    <w:rsid w:val="000C6E6D"/>
    <w:rsid w:val="000C6F50"/>
    <w:rsid w:val="000C77DE"/>
    <w:rsid w:val="000C7ADE"/>
    <w:rsid w:val="000C7C49"/>
    <w:rsid w:val="000D08A1"/>
    <w:rsid w:val="000D102B"/>
    <w:rsid w:val="000D1671"/>
    <w:rsid w:val="000D18DD"/>
    <w:rsid w:val="000D1C5F"/>
    <w:rsid w:val="000D1EE9"/>
    <w:rsid w:val="000D1F50"/>
    <w:rsid w:val="000D2467"/>
    <w:rsid w:val="000D3E1E"/>
    <w:rsid w:val="000D3F5F"/>
    <w:rsid w:val="000D4673"/>
    <w:rsid w:val="000D49C3"/>
    <w:rsid w:val="000D4DC8"/>
    <w:rsid w:val="000D51D7"/>
    <w:rsid w:val="000D530B"/>
    <w:rsid w:val="000D67C1"/>
    <w:rsid w:val="000D7E79"/>
    <w:rsid w:val="000E0384"/>
    <w:rsid w:val="000E1014"/>
    <w:rsid w:val="000E160A"/>
    <w:rsid w:val="000E1CD1"/>
    <w:rsid w:val="000E2AC7"/>
    <w:rsid w:val="000E2F46"/>
    <w:rsid w:val="000E3A39"/>
    <w:rsid w:val="000E42F7"/>
    <w:rsid w:val="000E44E2"/>
    <w:rsid w:val="000E4521"/>
    <w:rsid w:val="000E4B4A"/>
    <w:rsid w:val="000E4ED3"/>
    <w:rsid w:val="000E5096"/>
    <w:rsid w:val="000E5845"/>
    <w:rsid w:val="000E5DFA"/>
    <w:rsid w:val="000E65B1"/>
    <w:rsid w:val="000E6967"/>
    <w:rsid w:val="000E6BCB"/>
    <w:rsid w:val="000E720E"/>
    <w:rsid w:val="000E74F4"/>
    <w:rsid w:val="000E78D7"/>
    <w:rsid w:val="000F00F9"/>
    <w:rsid w:val="000F045A"/>
    <w:rsid w:val="000F0708"/>
    <w:rsid w:val="000F1C89"/>
    <w:rsid w:val="000F21F0"/>
    <w:rsid w:val="000F2473"/>
    <w:rsid w:val="000F28F4"/>
    <w:rsid w:val="000F2C48"/>
    <w:rsid w:val="000F329D"/>
    <w:rsid w:val="000F39AA"/>
    <w:rsid w:val="000F3BE8"/>
    <w:rsid w:val="000F3DCB"/>
    <w:rsid w:val="000F3DF4"/>
    <w:rsid w:val="000F3E29"/>
    <w:rsid w:val="000F48DB"/>
    <w:rsid w:val="000F4DAD"/>
    <w:rsid w:val="000F4DD1"/>
    <w:rsid w:val="000F6672"/>
    <w:rsid w:val="000F6835"/>
    <w:rsid w:val="000F6C42"/>
    <w:rsid w:val="000F6CA5"/>
    <w:rsid w:val="000F6D4E"/>
    <w:rsid w:val="000F6E7E"/>
    <w:rsid w:val="000F72D9"/>
    <w:rsid w:val="000F7B52"/>
    <w:rsid w:val="0010007E"/>
    <w:rsid w:val="00100157"/>
    <w:rsid w:val="00100360"/>
    <w:rsid w:val="00100BC2"/>
    <w:rsid w:val="00101101"/>
    <w:rsid w:val="001019C6"/>
    <w:rsid w:val="00102879"/>
    <w:rsid w:val="00102A30"/>
    <w:rsid w:val="00102C3E"/>
    <w:rsid w:val="00103307"/>
    <w:rsid w:val="00103E2E"/>
    <w:rsid w:val="0010479A"/>
    <w:rsid w:val="0010513B"/>
    <w:rsid w:val="00105240"/>
    <w:rsid w:val="00106423"/>
    <w:rsid w:val="00106822"/>
    <w:rsid w:val="00106B1F"/>
    <w:rsid w:val="00107756"/>
    <w:rsid w:val="0010790E"/>
    <w:rsid w:val="00107B31"/>
    <w:rsid w:val="0011022E"/>
    <w:rsid w:val="0011035A"/>
    <w:rsid w:val="00110511"/>
    <w:rsid w:val="00110A49"/>
    <w:rsid w:val="00110FC1"/>
    <w:rsid w:val="00111199"/>
    <w:rsid w:val="001117F7"/>
    <w:rsid w:val="00111901"/>
    <w:rsid w:val="00112143"/>
    <w:rsid w:val="00114DC1"/>
    <w:rsid w:val="00115CF2"/>
    <w:rsid w:val="00116552"/>
    <w:rsid w:val="00117DE1"/>
    <w:rsid w:val="0012011C"/>
    <w:rsid w:val="00120B42"/>
    <w:rsid w:val="001213EE"/>
    <w:rsid w:val="00121E96"/>
    <w:rsid w:val="00122CC2"/>
    <w:rsid w:val="00122EEE"/>
    <w:rsid w:val="00123202"/>
    <w:rsid w:val="001236A6"/>
    <w:rsid w:val="001240D7"/>
    <w:rsid w:val="00124383"/>
    <w:rsid w:val="00124B03"/>
    <w:rsid w:val="00124C44"/>
    <w:rsid w:val="00124DCF"/>
    <w:rsid w:val="00124E0B"/>
    <w:rsid w:val="001259C7"/>
    <w:rsid w:val="00125CB7"/>
    <w:rsid w:val="00125DD2"/>
    <w:rsid w:val="00125E92"/>
    <w:rsid w:val="00126022"/>
    <w:rsid w:val="00126BD1"/>
    <w:rsid w:val="00126DCD"/>
    <w:rsid w:val="00126FFC"/>
    <w:rsid w:val="0012746D"/>
    <w:rsid w:val="00130E33"/>
    <w:rsid w:val="00130E83"/>
    <w:rsid w:val="0013183B"/>
    <w:rsid w:val="00131CC9"/>
    <w:rsid w:val="00132526"/>
    <w:rsid w:val="00132AB3"/>
    <w:rsid w:val="001335DC"/>
    <w:rsid w:val="00133614"/>
    <w:rsid w:val="00133CA3"/>
    <w:rsid w:val="00133EFC"/>
    <w:rsid w:val="00134128"/>
    <w:rsid w:val="0013418A"/>
    <w:rsid w:val="00134964"/>
    <w:rsid w:val="00134B6A"/>
    <w:rsid w:val="00134BE5"/>
    <w:rsid w:val="00134C38"/>
    <w:rsid w:val="0013626D"/>
    <w:rsid w:val="00137C0E"/>
    <w:rsid w:val="00137F7D"/>
    <w:rsid w:val="00137FDE"/>
    <w:rsid w:val="001409B0"/>
    <w:rsid w:val="00140D44"/>
    <w:rsid w:val="00140EA4"/>
    <w:rsid w:val="0014143F"/>
    <w:rsid w:val="00141482"/>
    <w:rsid w:val="0014184B"/>
    <w:rsid w:val="0014237C"/>
    <w:rsid w:val="00142400"/>
    <w:rsid w:val="00142885"/>
    <w:rsid w:val="0014319F"/>
    <w:rsid w:val="00143AB9"/>
    <w:rsid w:val="00144806"/>
    <w:rsid w:val="001449AC"/>
    <w:rsid w:val="00145042"/>
    <w:rsid w:val="0014543F"/>
    <w:rsid w:val="001461E7"/>
    <w:rsid w:val="0014650E"/>
    <w:rsid w:val="00146CCE"/>
    <w:rsid w:val="00147E3D"/>
    <w:rsid w:val="00147F8C"/>
    <w:rsid w:val="00150A37"/>
    <w:rsid w:val="00150D3D"/>
    <w:rsid w:val="00151614"/>
    <w:rsid w:val="0015175A"/>
    <w:rsid w:val="00151864"/>
    <w:rsid w:val="001519F3"/>
    <w:rsid w:val="00151A51"/>
    <w:rsid w:val="00151B17"/>
    <w:rsid w:val="001525FB"/>
    <w:rsid w:val="00152842"/>
    <w:rsid w:val="0015295D"/>
    <w:rsid w:val="00153382"/>
    <w:rsid w:val="001534D7"/>
    <w:rsid w:val="00153AF7"/>
    <w:rsid w:val="00153D0F"/>
    <w:rsid w:val="00153D14"/>
    <w:rsid w:val="00153FFE"/>
    <w:rsid w:val="00154512"/>
    <w:rsid w:val="00154655"/>
    <w:rsid w:val="0015485C"/>
    <w:rsid w:val="00154DF8"/>
    <w:rsid w:val="0015537F"/>
    <w:rsid w:val="00155C6E"/>
    <w:rsid w:val="00155D51"/>
    <w:rsid w:val="001560D5"/>
    <w:rsid w:val="0015741F"/>
    <w:rsid w:val="00157BC7"/>
    <w:rsid w:val="00157C27"/>
    <w:rsid w:val="00157FA2"/>
    <w:rsid w:val="001602A4"/>
    <w:rsid w:val="001612BF"/>
    <w:rsid w:val="001614AD"/>
    <w:rsid w:val="00163A60"/>
    <w:rsid w:val="0016412E"/>
    <w:rsid w:val="001642FE"/>
    <w:rsid w:val="001648B9"/>
    <w:rsid w:val="001649E8"/>
    <w:rsid w:val="001656B6"/>
    <w:rsid w:val="00166169"/>
    <w:rsid w:val="00166206"/>
    <w:rsid w:val="00166213"/>
    <w:rsid w:val="00167291"/>
    <w:rsid w:val="00167699"/>
    <w:rsid w:val="00167996"/>
    <w:rsid w:val="00167EE6"/>
    <w:rsid w:val="00170064"/>
    <w:rsid w:val="0017061E"/>
    <w:rsid w:val="0017096E"/>
    <w:rsid w:val="00170C18"/>
    <w:rsid w:val="00170CCE"/>
    <w:rsid w:val="001712B8"/>
    <w:rsid w:val="00171723"/>
    <w:rsid w:val="0017217F"/>
    <w:rsid w:val="00172203"/>
    <w:rsid w:val="001737EF"/>
    <w:rsid w:val="00173DB4"/>
    <w:rsid w:val="00174980"/>
    <w:rsid w:val="00174F87"/>
    <w:rsid w:val="001750F4"/>
    <w:rsid w:val="00175A35"/>
    <w:rsid w:val="001769BA"/>
    <w:rsid w:val="00176B27"/>
    <w:rsid w:val="001770C6"/>
    <w:rsid w:val="00177568"/>
    <w:rsid w:val="001778E0"/>
    <w:rsid w:val="00177C36"/>
    <w:rsid w:val="00177F55"/>
    <w:rsid w:val="00180B1B"/>
    <w:rsid w:val="00180CB7"/>
    <w:rsid w:val="00181108"/>
    <w:rsid w:val="0018162F"/>
    <w:rsid w:val="00181748"/>
    <w:rsid w:val="00181919"/>
    <w:rsid w:val="00181AF4"/>
    <w:rsid w:val="00181CC2"/>
    <w:rsid w:val="00182136"/>
    <w:rsid w:val="0018286D"/>
    <w:rsid w:val="00182B5C"/>
    <w:rsid w:val="00182FA6"/>
    <w:rsid w:val="001838B9"/>
    <w:rsid w:val="00183B0B"/>
    <w:rsid w:val="00183BE1"/>
    <w:rsid w:val="00183D19"/>
    <w:rsid w:val="00183DA7"/>
    <w:rsid w:val="00184DF7"/>
    <w:rsid w:val="00184ECC"/>
    <w:rsid w:val="00186099"/>
    <w:rsid w:val="00186961"/>
    <w:rsid w:val="00187058"/>
    <w:rsid w:val="0018715C"/>
    <w:rsid w:val="00187461"/>
    <w:rsid w:val="00187FAF"/>
    <w:rsid w:val="00190283"/>
    <w:rsid w:val="00190A33"/>
    <w:rsid w:val="00190CD5"/>
    <w:rsid w:val="0019240F"/>
    <w:rsid w:val="00192491"/>
    <w:rsid w:val="00192775"/>
    <w:rsid w:val="001928F9"/>
    <w:rsid w:val="001931F1"/>
    <w:rsid w:val="00195645"/>
    <w:rsid w:val="00195EC9"/>
    <w:rsid w:val="00196BC0"/>
    <w:rsid w:val="00196D92"/>
    <w:rsid w:val="001979CF"/>
    <w:rsid w:val="00197D48"/>
    <w:rsid w:val="001A0D48"/>
    <w:rsid w:val="001A0E5C"/>
    <w:rsid w:val="001A0F47"/>
    <w:rsid w:val="001A11EF"/>
    <w:rsid w:val="001A1681"/>
    <w:rsid w:val="001A1B84"/>
    <w:rsid w:val="001A24B6"/>
    <w:rsid w:val="001A2535"/>
    <w:rsid w:val="001A2B18"/>
    <w:rsid w:val="001A2ECE"/>
    <w:rsid w:val="001A37EB"/>
    <w:rsid w:val="001A3E85"/>
    <w:rsid w:val="001A3ECC"/>
    <w:rsid w:val="001A40C3"/>
    <w:rsid w:val="001A429B"/>
    <w:rsid w:val="001A4889"/>
    <w:rsid w:val="001A6B17"/>
    <w:rsid w:val="001A6DEA"/>
    <w:rsid w:val="001A7481"/>
    <w:rsid w:val="001A7655"/>
    <w:rsid w:val="001A7941"/>
    <w:rsid w:val="001A7FC4"/>
    <w:rsid w:val="001A7FDB"/>
    <w:rsid w:val="001B0482"/>
    <w:rsid w:val="001B0823"/>
    <w:rsid w:val="001B1040"/>
    <w:rsid w:val="001B112C"/>
    <w:rsid w:val="001B1BB7"/>
    <w:rsid w:val="001B24F9"/>
    <w:rsid w:val="001B27C5"/>
    <w:rsid w:val="001B2BB7"/>
    <w:rsid w:val="001B2C62"/>
    <w:rsid w:val="001B3764"/>
    <w:rsid w:val="001B425E"/>
    <w:rsid w:val="001B45D0"/>
    <w:rsid w:val="001B495C"/>
    <w:rsid w:val="001B6868"/>
    <w:rsid w:val="001B6B40"/>
    <w:rsid w:val="001B6C48"/>
    <w:rsid w:val="001B6E8B"/>
    <w:rsid w:val="001C0834"/>
    <w:rsid w:val="001C098D"/>
    <w:rsid w:val="001C0D02"/>
    <w:rsid w:val="001C1225"/>
    <w:rsid w:val="001C1A2C"/>
    <w:rsid w:val="001C1E95"/>
    <w:rsid w:val="001C2179"/>
    <w:rsid w:val="001C265D"/>
    <w:rsid w:val="001C3599"/>
    <w:rsid w:val="001C3662"/>
    <w:rsid w:val="001C36D3"/>
    <w:rsid w:val="001C40BB"/>
    <w:rsid w:val="001C491E"/>
    <w:rsid w:val="001C5523"/>
    <w:rsid w:val="001C61E9"/>
    <w:rsid w:val="001C6ED1"/>
    <w:rsid w:val="001C6F94"/>
    <w:rsid w:val="001D059C"/>
    <w:rsid w:val="001D094C"/>
    <w:rsid w:val="001D0FF2"/>
    <w:rsid w:val="001D1B1F"/>
    <w:rsid w:val="001D20EF"/>
    <w:rsid w:val="001D26DB"/>
    <w:rsid w:val="001D2922"/>
    <w:rsid w:val="001D2E13"/>
    <w:rsid w:val="001D2F0F"/>
    <w:rsid w:val="001D303E"/>
    <w:rsid w:val="001D3B5A"/>
    <w:rsid w:val="001D3E1C"/>
    <w:rsid w:val="001D4216"/>
    <w:rsid w:val="001D4677"/>
    <w:rsid w:val="001D5835"/>
    <w:rsid w:val="001D616F"/>
    <w:rsid w:val="001D692C"/>
    <w:rsid w:val="001E05D7"/>
    <w:rsid w:val="001E123A"/>
    <w:rsid w:val="001E1D00"/>
    <w:rsid w:val="001E1D18"/>
    <w:rsid w:val="001E1E0A"/>
    <w:rsid w:val="001E302F"/>
    <w:rsid w:val="001E31B5"/>
    <w:rsid w:val="001E3344"/>
    <w:rsid w:val="001E33A1"/>
    <w:rsid w:val="001E3431"/>
    <w:rsid w:val="001E372B"/>
    <w:rsid w:val="001E51B7"/>
    <w:rsid w:val="001E5EAB"/>
    <w:rsid w:val="001E6D6A"/>
    <w:rsid w:val="001E7874"/>
    <w:rsid w:val="001F0B1F"/>
    <w:rsid w:val="001F0DC8"/>
    <w:rsid w:val="001F123C"/>
    <w:rsid w:val="001F19BF"/>
    <w:rsid w:val="001F1B73"/>
    <w:rsid w:val="001F1FE2"/>
    <w:rsid w:val="001F3B8E"/>
    <w:rsid w:val="001F447A"/>
    <w:rsid w:val="001F4B63"/>
    <w:rsid w:val="001F4D84"/>
    <w:rsid w:val="001F4EF6"/>
    <w:rsid w:val="001F59C3"/>
    <w:rsid w:val="001F6440"/>
    <w:rsid w:val="001F75BD"/>
    <w:rsid w:val="001F7B8A"/>
    <w:rsid w:val="001F7E4D"/>
    <w:rsid w:val="002004B3"/>
    <w:rsid w:val="00200D10"/>
    <w:rsid w:val="002012A3"/>
    <w:rsid w:val="0020139D"/>
    <w:rsid w:val="002019D5"/>
    <w:rsid w:val="00201F99"/>
    <w:rsid w:val="00202840"/>
    <w:rsid w:val="00202C57"/>
    <w:rsid w:val="00203A02"/>
    <w:rsid w:val="00204230"/>
    <w:rsid w:val="00204B2E"/>
    <w:rsid w:val="0020528F"/>
    <w:rsid w:val="002052F8"/>
    <w:rsid w:val="00205389"/>
    <w:rsid w:val="002053BB"/>
    <w:rsid w:val="00205DD1"/>
    <w:rsid w:val="0020671D"/>
    <w:rsid w:val="002069A8"/>
    <w:rsid w:val="00207556"/>
    <w:rsid w:val="00210017"/>
    <w:rsid w:val="00210C3B"/>
    <w:rsid w:val="00211448"/>
    <w:rsid w:val="002116DF"/>
    <w:rsid w:val="00211FC6"/>
    <w:rsid w:val="00212C13"/>
    <w:rsid w:val="00212F8E"/>
    <w:rsid w:val="00213018"/>
    <w:rsid w:val="002130ED"/>
    <w:rsid w:val="002132D7"/>
    <w:rsid w:val="00213F61"/>
    <w:rsid w:val="00214A4D"/>
    <w:rsid w:val="00215FDD"/>
    <w:rsid w:val="002161FA"/>
    <w:rsid w:val="00216E8F"/>
    <w:rsid w:val="00217341"/>
    <w:rsid w:val="002179EB"/>
    <w:rsid w:val="002179F1"/>
    <w:rsid w:val="00217B7D"/>
    <w:rsid w:val="00220948"/>
    <w:rsid w:val="00220A2A"/>
    <w:rsid w:val="002228F1"/>
    <w:rsid w:val="002230DE"/>
    <w:rsid w:val="002235FB"/>
    <w:rsid w:val="00223905"/>
    <w:rsid w:val="002247D9"/>
    <w:rsid w:val="00224862"/>
    <w:rsid w:val="00224A02"/>
    <w:rsid w:val="00225322"/>
    <w:rsid w:val="0022546B"/>
    <w:rsid w:val="00225AC8"/>
    <w:rsid w:val="00225B8D"/>
    <w:rsid w:val="00225C4A"/>
    <w:rsid w:val="00225CF4"/>
    <w:rsid w:val="0022610F"/>
    <w:rsid w:val="002261F9"/>
    <w:rsid w:val="00226FBB"/>
    <w:rsid w:val="0022702D"/>
    <w:rsid w:val="00227254"/>
    <w:rsid w:val="0022729A"/>
    <w:rsid w:val="00227398"/>
    <w:rsid w:val="00227D41"/>
    <w:rsid w:val="00230AFE"/>
    <w:rsid w:val="00231DFB"/>
    <w:rsid w:val="00232348"/>
    <w:rsid w:val="0023321C"/>
    <w:rsid w:val="00233372"/>
    <w:rsid w:val="0023387C"/>
    <w:rsid w:val="0023529F"/>
    <w:rsid w:val="002353CC"/>
    <w:rsid w:val="0023557A"/>
    <w:rsid w:val="002357E0"/>
    <w:rsid w:val="00235806"/>
    <w:rsid w:val="00235CDA"/>
    <w:rsid w:val="00235D2D"/>
    <w:rsid w:val="002361B9"/>
    <w:rsid w:val="002369D3"/>
    <w:rsid w:val="00236ACB"/>
    <w:rsid w:val="00237BE5"/>
    <w:rsid w:val="00241043"/>
    <w:rsid w:val="00241061"/>
    <w:rsid w:val="002414C1"/>
    <w:rsid w:val="0024165A"/>
    <w:rsid w:val="00241DE9"/>
    <w:rsid w:val="002420F8"/>
    <w:rsid w:val="00242BE2"/>
    <w:rsid w:val="00242D87"/>
    <w:rsid w:val="00243B40"/>
    <w:rsid w:val="00243D20"/>
    <w:rsid w:val="00244164"/>
    <w:rsid w:val="002444B1"/>
    <w:rsid w:val="00244AB9"/>
    <w:rsid w:val="00244F43"/>
    <w:rsid w:val="00245078"/>
    <w:rsid w:val="00245871"/>
    <w:rsid w:val="002460BE"/>
    <w:rsid w:val="0024645D"/>
    <w:rsid w:val="00247C1A"/>
    <w:rsid w:val="00247E35"/>
    <w:rsid w:val="0025042B"/>
    <w:rsid w:val="00250A8A"/>
    <w:rsid w:val="00250E05"/>
    <w:rsid w:val="00251D8F"/>
    <w:rsid w:val="00251F34"/>
    <w:rsid w:val="0025469E"/>
    <w:rsid w:val="002548F5"/>
    <w:rsid w:val="00254949"/>
    <w:rsid w:val="002555D0"/>
    <w:rsid w:val="00256338"/>
    <w:rsid w:val="00256628"/>
    <w:rsid w:val="0025720C"/>
    <w:rsid w:val="00257C55"/>
    <w:rsid w:val="00257F8E"/>
    <w:rsid w:val="002608DC"/>
    <w:rsid w:val="00260F30"/>
    <w:rsid w:val="00261705"/>
    <w:rsid w:val="00261AF7"/>
    <w:rsid w:val="00262BBB"/>
    <w:rsid w:val="00263720"/>
    <w:rsid w:val="00263ACE"/>
    <w:rsid w:val="00263FFB"/>
    <w:rsid w:val="002643AB"/>
    <w:rsid w:val="00264B00"/>
    <w:rsid w:val="00265480"/>
    <w:rsid w:val="002659A3"/>
    <w:rsid w:val="00265B88"/>
    <w:rsid w:val="00266034"/>
    <w:rsid w:val="00266920"/>
    <w:rsid w:val="00266D26"/>
    <w:rsid w:val="00267BDA"/>
    <w:rsid w:val="00270384"/>
    <w:rsid w:val="00270553"/>
    <w:rsid w:val="0027247B"/>
    <w:rsid w:val="00272FCF"/>
    <w:rsid w:val="00273802"/>
    <w:rsid w:val="00273E2B"/>
    <w:rsid w:val="00274D80"/>
    <w:rsid w:val="00274E2A"/>
    <w:rsid w:val="002752B6"/>
    <w:rsid w:val="002759DF"/>
    <w:rsid w:val="002759E8"/>
    <w:rsid w:val="00275AAF"/>
    <w:rsid w:val="00275CD2"/>
    <w:rsid w:val="00276748"/>
    <w:rsid w:val="00276FA1"/>
    <w:rsid w:val="00277059"/>
    <w:rsid w:val="00277C50"/>
    <w:rsid w:val="0028035B"/>
    <w:rsid w:val="00280811"/>
    <w:rsid w:val="00280C80"/>
    <w:rsid w:val="002814B3"/>
    <w:rsid w:val="00281E45"/>
    <w:rsid w:val="002827D4"/>
    <w:rsid w:val="00282BD5"/>
    <w:rsid w:val="002845EE"/>
    <w:rsid w:val="0028483B"/>
    <w:rsid w:val="0028528C"/>
    <w:rsid w:val="00285381"/>
    <w:rsid w:val="00285489"/>
    <w:rsid w:val="00285D57"/>
    <w:rsid w:val="002874BD"/>
    <w:rsid w:val="002874E0"/>
    <w:rsid w:val="00287767"/>
    <w:rsid w:val="00287ADA"/>
    <w:rsid w:val="00290E36"/>
    <w:rsid w:val="00291AA5"/>
    <w:rsid w:val="0029224A"/>
    <w:rsid w:val="002924DF"/>
    <w:rsid w:val="0029283F"/>
    <w:rsid w:val="00292953"/>
    <w:rsid w:val="00292954"/>
    <w:rsid w:val="00292BD8"/>
    <w:rsid w:val="002931EA"/>
    <w:rsid w:val="002937EE"/>
    <w:rsid w:val="00293B10"/>
    <w:rsid w:val="00293D3F"/>
    <w:rsid w:val="0029456C"/>
    <w:rsid w:val="002946BE"/>
    <w:rsid w:val="00294977"/>
    <w:rsid w:val="00294C26"/>
    <w:rsid w:val="002953F4"/>
    <w:rsid w:val="00295443"/>
    <w:rsid w:val="002970EC"/>
    <w:rsid w:val="002A0BD6"/>
    <w:rsid w:val="002A0F7B"/>
    <w:rsid w:val="002A0FCD"/>
    <w:rsid w:val="002A14D9"/>
    <w:rsid w:val="002A15C7"/>
    <w:rsid w:val="002A1EC5"/>
    <w:rsid w:val="002A1F82"/>
    <w:rsid w:val="002A232A"/>
    <w:rsid w:val="002A2C11"/>
    <w:rsid w:val="002A2F42"/>
    <w:rsid w:val="002A32F6"/>
    <w:rsid w:val="002A3914"/>
    <w:rsid w:val="002A4287"/>
    <w:rsid w:val="002A499B"/>
    <w:rsid w:val="002A4B32"/>
    <w:rsid w:val="002A4E4A"/>
    <w:rsid w:val="002A6674"/>
    <w:rsid w:val="002A6B7C"/>
    <w:rsid w:val="002A71CF"/>
    <w:rsid w:val="002A74CA"/>
    <w:rsid w:val="002A761D"/>
    <w:rsid w:val="002A7ED9"/>
    <w:rsid w:val="002B0020"/>
    <w:rsid w:val="002B0D7A"/>
    <w:rsid w:val="002B0F6E"/>
    <w:rsid w:val="002B20D1"/>
    <w:rsid w:val="002B2473"/>
    <w:rsid w:val="002B25FD"/>
    <w:rsid w:val="002B2AD7"/>
    <w:rsid w:val="002B2C9E"/>
    <w:rsid w:val="002B2F44"/>
    <w:rsid w:val="002B3549"/>
    <w:rsid w:val="002B374A"/>
    <w:rsid w:val="002B43AC"/>
    <w:rsid w:val="002B464F"/>
    <w:rsid w:val="002B4F0D"/>
    <w:rsid w:val="002B51FA"/>
    <w:rsid w:val="002B5802"/>
    <w:rsid w:val="002B5878"/>
    <w:rsid w:val="002B60AF"/>
    <w:rsid w:val="002B6571"/>
    <w:rsid w:val="002B68F1"/>
    <w:rsid w:val="002B7897"/>
    <w:rsid w:val="002C04E8"/>
    <w:rsid w:val="002C0B52"/>
    <w:rsid w:val="002C2E65"/>
    <w:rsid w:val="002C376E"/>
    <w:rsid w:val="002C37B7"/>
    <w:rsid w:val="002C4947"/>
    <w:rsid w:val="002C4ABE"/>
    <w:rsid w:val="002C4DFB"/>
    <w:rsid w:val="002C4FA4"/>
    <w:rsid w:val="002C5DD0"/>
    <w:rsid w:val="002C672C"/>
    <w:rsid w:val="002C6D73"/>
    <w:rsid w:val="002C71F3"/>
    <w:rsid w:val="002C723A"/>
    <w:rsid w:val="002C78F4"/>
    <w:rsid w:val="002D0836"/>
    <w:rsid w:val="002D179A"/>
    <w:rsid w:val="002D1ED1"/>
    <w:rsid w:val="002D2952"/>
    <w:rsid w:val="002D311C"/>
    <w:rsid w:val="002D3C5B"/>
    <w:rsid w:val="002D428A"/>
    <w:rsid w:val="002D4BBA"/>
    <w:rsid w:val="002D5137"/>
    <w:rsid w:val="002D522E"/>
    <w:rsid w:val="002D5566"/>
    <w:rsid w:val="002D5D1B"/>
    <w:rsid w:val="002D5DC5"/>
    <w:rsid w:val="002D6819"/>
    <w:rsid w:val="002D6A04"/>
    <w:rsid w:val="002D6A4C"/>
    <w:rsid w:val="002E017B"/>
    <w:rsid w:val="002E0311"/>
    <w:rsid w:val="002E03CE"/>
    <w:rsid w:val="002E069F"/>
    <w:rsid w:val="002E0801"/>
    <w:rsid w:val="002E0AB3"/>
    <w:rsid w:val="002E0C94"/>
    <w:rsid w:val="002E0EE4"/>
    <w:rsid w:val="002E1B7F"/>
    <w:rsid w:val="002E33AD"/>
    <w:rsid w:val="002E5054"/>
    <w:rsid w:val="002E51DC"/>
    <w:rsid w:val="002E595B"/>
    <w:rsid w:val="002E5E55"/>
    <w:rsid w:val="002E68B5"/>
    <w:rsid w:val="002E7206"/>
    <w:rsid w:val="002E74DA"/>
    <w:rsid w:val="002E76BF"/>
    <w:rsid w:val="002F00C3"/>
    <w:rsid w:val="002F08A6"/>
    <w:rsid w:val="002F094C"/>
    <w:rsid w:val="002F1430"/>
    <w:rsid w:val="002F1D0A"/>
    <w:rsid w:val="002F201F"/>
    <w:rsid w:val="002F22F4"/>
    <w:rsid w:val="002F2505"/>
    <w:rsid w:val="002F286C"/>
    <w:rsid w:val="002F2C86"/>
    <w:rsid w:val="002F3207"/>
    <w:rsid w:val="002F3B70"/>
    <w:rsid w:val="002F430B"/>
    <w:rsid w:val="002F4E33"/>
    <w:rsid w:val="002F53A3"/>
    <w:rsid w:val="002F6051"/>
    <w:rsid w:val="002F6308"/>
    <w:rsid w:val="002F6586"/>
    <w:rsid w:val="002F7035"/>
    <w:rsid w:val="002F79A9"/>
    <w:rsid w:val="002F7BC1"/>
    <w:rsid w:val="002F7DC4"/>
    <w:rsid w:val="00301813"/>
    <w:rsid w:val="00301831"/>
    <w:rsid w:val="00302D9D"/>
    <w:rsid w:val="00303FBA"/>
    <w:rsid w:val="0030514B"/>
    <w:rsid w:val="003051EE"/>
    <w:rsid w:val="00305371"/>
    <w:rsid w:val="00306196"/>
    <w:rsid w:val="003061A5"/>
    <w:rsid w:val="00306300"/>
    <w:rsid w:val="00306991"/>
    <w:rsid w:val="00306E44"/>
    <w:rsid w:val="003073CD"/>
    <w:rsid w:val="003079FE"/>
    <w:rsid w:val="00307A90"/>
    <w:rsid w:val="0031019D"/>
    <w:rsid w:val="003108DC"/>
    <w:rsid w:val="00310BE0"/>
    <w:rsid w:val="00310DF3"/>
    <w:rsid w:val="00311220"/>
    <w:rsid w:val="00311D33"/>
    <w:rsid w:val="003124D2"/>
    <w:rsid w:val="0031263D"/>
    <w:rsid w:val="003126BC"/>
    <w:rsid w:val="003128A4"/>
    <w:rsid w:val="00312A59"/>
    <w:rsid w:val="00312E74"/>
    <w:rsid w:val="003131DE"/>
    <w:rsid w:val="00313200"/>
    <w:rsid w:val="003136DA"/>
    <w:rsid w:val="003144E5"/>
    <w:rsid w:val="003147A6"/>
    <w:rsid w:val="003149DF"/>
    <w:rsid w:val="0031566B"/>
    <w:rsid w:val="00315C3C"/>
    <w:rsid w:val="0031649E"/>
    <w:rsid w:val="0031697A"/>
    <w:rsid w:val="00316991"/>
    <w:rsid w:val="00316AF3"/>
    <w:rsid w:val="0031723A"/>
    <w:rsid w:val="003178D3"/>
    <w:rsid w:val="00320AFC"/>
    <w:rsid w:val="00320B05"/>
    <w:rsid w:val="0032196F"/>
    <w:rsid w:val="00321F28"/>
    <w:rsid w:val="00322302"/>
    <w:rsid w:val="00322FEF"/>
    <w:rsid w:val="00323262"/>
    <w:rsid w:val="00323968"/>
    <w:rsid w:val="00323A9B"/>
    <w:rsid w:val="00323D95"/>
    <w:rsid w:val="0032429F"/>
    <w:rsid w:val="00324893"/>
    <w:rsid w:val="00324B2C"/>
    <w:rsid w:val="00324DFC"/>
    <w:rsid w:val="0032563C"/>
    <w:rsid w:val="003256E4"/>
    <w:rsid w:val="00325AC3"/>
    <w:rsid w:val="00326157"/>
    <w:rsid w:val="0032657C"/>
    <w:rsid w:val="00326EE9"/>
    <w:rsid w:val="00326F92"/>
    <w:rsid w:val="00326FB4"/>
    <w:rsid w:val="00327211"/>
    <w:rsid w:val="00327886"/>
    <w:rsid w:val="00330775"/>
    <w:rsid w:val="00330BAD"/>
    <w:rsid w:val="00330CE4"/>
    <w:rsid w:val="003326FC"/>
    <w:rsid w:val="003328B9"/>
    <w:rsid w:val="00332B9D"/>
    <w:rsid w:val="00332E5D"/>
    <w:rsid w:val="00333177"/>
    <w:rsid w:val="00334093"/>
    <w:rsid w:val="003347C1"/>
    <w:rsid w:val="00334B9B"/>
    <w:rsid w:val="003351B7"/>
    <w:rsid w:val="0033551D"/>
    <w:rsid w:val="0033647F"/>
    <w:rsid w:val="0033693F"/>
    <w:rsid w:val="0033711E"/>
    <w:rsid w:val="0033759C"/>
    <w:rsid w:val="00340C77"/>
    <w:rsid w:val="00340E08"/>
    <w:rsid w:val="003428DB"/>
    <w:rsid w:val="0034373E"/>
    <w:rsid w:val="003438A6"/>
    <w:rsid w:val="003445BB"/>
    <w:rsid w:val="00344B7F"/>
    <w:rsid w:val="00345257"/>
    <w:rsid w:val="0034527B"/>
    <w:rsid w:val="003455CF"/>
    <w:rsid w:val="0034597C"/>
    <w:rsid w:val="00345A8A"/>
    <w:rsid w:val="00345F1F"/>
    <w:rsid w:val="003467D6"/>
    <w:rsid w:val="003470AB"/>
    <w:rsid w:val="003470DE"/>
    <w:rsid w:val="00347AF1"/>
    <w:rsid w:val="003503BB"/>
    <w:rsid w:val="00350AA8"/>
    <w:rsid w:val="00350DDD"/>
    <w:rsid w:val="00350EB9"/>
    <w:rsid w:val="00351113"/>
    <w:rsid w:val="003513B8"/>
    <w:rsid w:val="00351BA5"/>
    <w:rsid w:val="003520C6"/>
    <w:rsid w:val="00352446"/>
    <w:rsid w:val="003524D9"/>
    <w:rsid w:val="0035267D"/>
    <w:rsid w:val="00352F1D"/>
    <w:rsid w:val="003537E1"/>
    <w:rsid w:val="003539CB"/>
    <w:rsid w:val="003557CE"/>
    <w:rsid w:val="00355A50"/>
    <w:rsid w:val="003561E1"/>
    <w:rsid w:val="0035710D"/>
    <w:rsid w:val="003573A9"/>
    <w:rsid w:val="003573FA"/>
    <w:rsid w:val="00357F0D"/>
    <w:rsid w:val="00360BA3"/>
    <w:rsid w:val="00361077"/>
    <w:rsid w:val="00361310"/>
    <w:rsid w:val="00361912"/>
    <w:rsid w:val="00361BDA"/>
    <w:rsid w:val="00362FF5"/>
    <w:rsid w:val="00363529"/>
    <w:rsid w:val="00363787"/>
    <w:rsid w:val="003638EE"/>
    <w:rsid w:val="003642F1"/>
    <w:rsid w:val="003650EC"/>
    <w:rsid w:val="00365A8B"/>
    <w:rsid w:val="00366398"/>
    <w:rsid w:val="00366979"/>
    <w:rsid w:val="00367313"/>
    <w:rsid w:val="00367B0B"/>
    <w:rsid w:val="00370070"/>
    <w:rsid w:val="0037037E"/>
    <w:rsid w:val="00370A09"/>
    <w:rsid w:val="00370EED"/>
    <w:rsid w:val="00371444"/>
    <w:rsid w:val="00371787"/>
    <w:rsid w:val="00371BF9"/>
    <w:rsid w:val="0037211D"/>
    <w:rsid w:val="00372745"/>
    <w:rsid w:val="00372B1D"/>
    <w:rsid w:val="00373178"/>
    <w:rsid w:val="0037389A"/>
    <w:rsid w:val="00374167"/>
    <w:rsid w:val="0037473E"/>
    <w:rsid w:val="00374862"/>
    <w:rsid w:val="00374FE4"/>
    <w:rsid w:val="00375097"/>
    <w:rsid w:val="0037575D"/>
    <w:rsid w:val="00375F92"/>
    <w:rsid w:val="003761D7"/>
    <w:rsid w:val="003773F1"/>
    <w:rsid w:val="003774EE"/>
    <w:rsid w:val="00377873"/>
    <w:rsid w:val="00377A8A"/>
    <w:rsid w:val="00380299"/>
    <w:rsid w:val="0038073E"/>
    <w:rsid w:val="00380D63"/>
    <w:rsid w:val="003814E3"/>
    <w:rsid w:val="003827A8"/>
    <w:rsid w:val="00383A37"/>
    <w:rsid w:val="00384463"/>
    <w:rsid w:val="00384523"/>
    <w:rsid w:val="00384AD9"/>
    <w:rsid w:val="003856CC"/>
    <w:rsid w:val="003856E0"/>
    <w:rsid w:val="00385FE1"/>
    <w:rsid w:val="003874E2"/>
    <w:rsid w:val="00387508"/>
    <w:rsid w:val="00387533"/>
    <w:rsid w:val="00390415"/>
    <w:rsid w:val="00390CC0"/>
    <w:rsid w:val="00390E0E"/>
    <w:rsid w:val="00391333"/>
    <w:rsid w:val="00391577"/>
    <w:rsid w:val="00392D30"/>
    <w:rsid w:val="00393E20"/>
    <w:rsid w:val="00393FAF"/>
    <w:rsid w:val="003943D7"/>
    <w:rsid w:val="00395927"/>
    <w:rsid w:val="00396170"/>
    <w:rsid w:val="0039698D"/>
    <w:rsid w:val="00396AE8"/>
    <w:rsid w:val="00397313"/>
    <w:rsid w:val="003976D5"/>
    <w:rsid w:val="00397AFC"/>
    <w:rsid w:val="003A0886"/>
    <w:rsid w:val="003A16BB"/>
    <w:rsid w:val="003A1CD8"/>
    <w:rsid w:val="003A29B6"/>
    <w:rsid w:val="003A2F22"/>
    <w:rsid w:val="003A30F8"/>
    <w:rsid w:val="003A501A"/>
    <w:rsid w:val="003A5188"/>
    <w:rsid w:val="003A6218"/>
    <w:rsid w:val="003A666B"/>
    <w:rsid w:val="003A6AE4"/>
    <w:rsid w:val="003A722A"/>
    <w:rsid w:val="003A76DD"/>
    <w:rsid w:val="003B0049"/>
    <w:rsid w:val="003B02B6"/>
    <w:rsid w:val="003B02DA"/>
    <w:rsid w:val="003B08A8"/>
    <w:rsid w:val="003B0A7F"/>
    <w:rsid w:val="003B0D4F"/>
    <w:rsid w:val="003B0EC0"/>
    <w:rsid w:val="003B1692"/>
    <w:rsid w:val="003B188A"/>
    <w:rsid w:val="003B21EA"/>
    <w:rsid w:val="003B22CC"/>
    <w:rsid w:val="003B28ED"/>
    <w:rsid w:val="003B29FF"/>
    <w:rsid w:val="003B326D"/>
    <w:rsid w:val="003B3CFB"/>
    <w:rsid w:val="003B3D5E"/>
    <w:rsid w:val="003B3ED8"/>
    <w:rsid w:val="003B41DC"/>
    <w:rsid w:val="003B431F"/>
    <w:rsid w:val="003B445B"/>
    <w:rsid w:val="003B4788"/>
    <w:rsid w:val="003B4ACD"/>
    <w:rsid w:val="003B4E48"/>
    <w:rsid w:val="003B5555"/>
    <w:rsid w:val="003B5693"/>
    <w:rsid w:val="003B5EC6"/>
    <w:rsid w:val="003B69FA"/>
    <w:rsid w:val="003B6A54"/>
    <w:rsid w:val="003B7330"/>
    <w:rsid w:val="003B792C"/>
    <w:rsid w:val="003B7959"/>
    <w:rsid w:val="003C0266"/>
    <w:rsid w:val="003C038A"/>
    <w:rsid w:val="003C0DA8"/>
    <w:rsid w:val="003C0FE9"/>
    <w:rsid w:val="003C1404"/>
    <w:rsid w:val="003C2617"/>
    <w:rsid w:val="003C2CC7"/>
    <w:rsid w:val="003C38BF"/>
    <w:rsid w:val="003C38FC"/>
    <w:rsid w:val="003C3ADC"/>
    <w:rsid w:val="003C45DD"/>
    <w:rsid w:val="003C465E"/>
    <w:rsid w:val="003C4D3F"/>
    <w:rsid w:val="003C509A"/>
    <w:rsid w:val="003C523F"/>
    <w:rsid w:val="003C5A69"/>
    <w:rsid w:val="003C5B8E"/>
    <w:rsid w:val="003C5E35"/>
    <w:rsid w:val="003C6061"/>
    <w:rsid w:val="003C61A5"/>
    <w:rsid w:val="003C679D"/>
    <w:rsid w:val="003C6A8B"/>
    <w:rsid w:val="003C6DA4"/>
    <w:rsid w:val="003C6EE5"/>
    <w:rsid w:val="003C7107"/>
    <w:rsid w:val="003C7786"/>
    <w:rsid w:val="003C7B36"/>
    <w:rsid w:val="003C7D71"/>
    <w:rsid w:val="003D079B"/>
    <w:rsid w:val="003D0A70"/>
    <w:rsid w:val="003D0C96"/>
    <w:rsid w:val="003D1670"/>
    <w:rsid w:val="003D1781"/>
    <w:rsid w:val="003D1A05"/>
    <w:rsid w:val="003D283C"/>
    <w:rsid w:val="003D2A67"/>
    <w:rsid w:val="003D2DC8"/>
    <w:rsid w:val="003D2F76"/>
    <w:rsid w:val="003D3BB2"/>
    <w:rsid w:val="003D4085"/>
    <w:rsid w:val="003D4784"/>
    <w:rsid w:val="003D4EDB"/>
    <w:rsid w:val="003D50C0"/>
    <w:rsid w:val="003D6EAB"/>
    <w:rsid w:val="003D7429"/>
    <w:rsid w:val="003D7E58"/>
    <w:rsid w:val="003E096F"/>
    <w:rsid w:val="003E0A30"/>
    <w:rsid w:val="003E0C8C"/>
    <w:rsid w:val="003E10BF"/>
    <w:rsid w:val="003E1524"/>
    <w:rsid w:val="003E1527"/>
    <w:rsid w:val="003E2381"/>
    <w:rsid w:val="003E2C1C"/>
    <w:rsid w:val="003E339D"/>
    <w:rsid w:val="003E4012"/>
    <w:rsid w:val="003E488F"/>
    <w:rsid w:val="003E54B7"/>
    <w:rsid w:val="003E5B58"/>
    <w:rsid w:val="003E5C45"/>
    <w:rsid w:val="003E5EEB"/>
    <w:rsid w:val="003E5EEC"/>
    <w:rsid w:val="003E63A8"/>
    <w:rsid w:val="003E6C80"/>
    <w:rsid w:val="003E7662"/>
    <w:rsid w:val="003F0EF4"/>
    <w:rsid w:val="003F25B9"/>
    <w:rsid w:val="003F2A56"/>
    <w:rsid w:val="003F325B"/>
    <w:rsid w:val="003F3462"/>
    <w:rsid w:val="003F35B4"/>
    <w:rsid w:val="003F37FD"/>
    <w:rsid w:val="003F3877"/>
    <w:rsid w:val="003F4B2A"/>
    <w:rsid w:val="003F4DAA"/>
    <w:rsid w:val="003F54F4"/>
    <w:rsid w:val="003F582A"/>
    <w:rsid w:val="003F5EEB"/>
    <w:rsid w:val="003F60F3"/>
    <w:rsid w:val="003F7221"/>
    <w:rsid w:val="003F7282"/>
    <w:rsid w:val="003F73E6"/>
    <w:rsid w:val="00401DD0"/>
    <w:rsid w:val="00401F01"/>
    <w:rsid w:val="004020C7"/>
    <w:rsid w:val="00402186"/>
    <w:rsid w:val="00402502"/>
    <w:rsid w:val="00402C49"/>
    <w:rsid w:val="00402E31"/>
    <w:rsid w:val="00404018"/>
    <w:rsid w:val="0040440B"/>
    <w:rsid w:val="004060DA"/>
    <w:rsid w:val="00407430"/>
    <w:rsid w:val="0041077D"/>
    <w:rsid w:val="004111F5"/>
    <w:rsid w:val="00411B45"/>
    <w:rsid w:val="004123C6"/>
    <w:rsid w:val="00413942"/>
    <w:rsid w:val="00413C67"/>
    <w:rsid w:val="00415058"/>
    <w:rsid w:val="004159DE"/>
    <w:rsid w:val="00416568"/>
    <w:rsid w:val="0041679E"/>
    <w:rsid w:val="00416997"/>
    <w:rsid w:val="0041707C"/>
    <w:rsid w:val="004172A2"/>
    <w:rsid w:val="004207E6"/>
    <w:rsid w:val="004217BB"/>
    <w:rsid w:val="004219A2"/>
    <w:rsid w:val="00421E6C"/>
    <w:rsid w:val="00422083"/>
    <w:rsid w:val="004230A1"/>
    <w:rsid w:val="0042377A"/>
    <w:rsid w:val="00425015"/>
    <w:rsid w:val="004259EE"/>
    <w:rsid w:val="00430564"/>
    <w:rsid w:val="0043059A"/>
    <w:rsid w:val="00430B71"/>
    <w:rsid w:val="00430DC9"/>
    <w:rsid w:val="0043127F"/>
    <w:rsid w:val="00431B88"/>
    <w:rsid w:val="00431CE5"/>
    <w:rsid w:val="004325C1"/>
    <w:rsid w:val="00432C4A"/>
    <w:rsid w:val="00432D96"/>
    <w:rsid w:val="00432EC5"/>
    <w:rsid w:val="004330DA"/>
    <w:rsid w:val="004334FD"/>
    <w:rsid w:val="004339A5"/>
    <w:rsid w:val="00433E2E"/>
    <w:rsid w:val="00434693"/>
    <w:rsid w:val="00434FFF"/>
    <w:rsid w:val="0043512A"/>
    <w:rsid w:val="004352FF"/>
    <w:rsid w:val="004362C4"/>
    <w:rsid w:val="00436F92"/>
    <w:rsid w:val="00437579"/>
    <w:rsid w:val="00437601"/>
    <w:rsid w:val="00437B63"/>
    <w:rsid w:val="00437B72"/>
    <w:rsid w:val="00437C2E"/>
    <w:rsid w:val="00437F47"/>
    <w:rsid w:val="0044014D"/>
    <w:rsid w:val="004405F0"/>
    <w:rsid w:val="00441C1C"/>
    <w:rsid w:val="00442A2F"/>
    <w:rsid w:val="00442F0E"/>
    <w:rsid w:val="004444B6"/>
    <w:rsid w:val="0044453B"/>
    <w:rsid w:val="004449F1"/>
    <w:rsid w:val="00444FB1"/>
    <w:rsid w:val="00446B69"/>
    <w:rsid w:val="00446F1F"/>
    <w:rsid w:val="004472DF"/>
    <w:rsid w:val="00447430"/>
    <w:rsid w:val="00447D6A"/>
    <w:rsid w:val="0045014E"/>
    <w:rsid w:val="004501D6"/>
    <w:rsid w:val="00450BD6"/>
    <w:rsid w:val="004511EB"/>
    <w:rsid w:val="004513F8"/>
    <w:rsid w:val="004519BD"/>
    <w:rsid w:val="00452141"/>
    <w:rsid w:val="004525B2"/>
    <w:rsid w:val="004526C2"/>
    <w:rsid w:val="00452A0C"/>
    <w:rsid w:val="00452CF3"/>
    <w:rsid w:val="00453586"/>
    <w:rsid w:val="0045377A"/>
    <w:rsid w:val="00454241"/>
    <w:rsid w:val="00454329"/>
    <w:rsid w:val="0045496F"/>
    <w:rsid w:val="00454CE3"/>
    <w:rsid w:val="00455AA4"/>
    <w:rsid w:val="00456494"/>
    <w:rsid w:val="004572E5"/>
    <w:rsid w:val="00457606"/>
    <w:rsid w:val="0045766B"/>
    <w:rsid w:val="00457D2D"/>
    <w:rsid w:val="00457D4D"/>
    <w:rsid w:val="0046055E"/>
    <w:rsid w:val="004607FA"/>
    <w:rsid w:val="00460AC1"/>
    <w:rsid w:val="00461930"/>
    <w:rsid w:val="00462DC3"/>
    <w:rsid w:val="004639E0"/>
    <w:rsid w:val="00463BD2"/>
    <w:rsid w:val="004641CE"/>
    <w:rsid w:val="00465C21"/>
    <w:rsid w:val="0046635C"/>
    <w:rsid w:val="0046782A"/>
    <w:rsid w:val="00467963"/>
    <w:rsid w:val="00467AE4"/>
    <w:rsid w:val="00470D07"/>
    <w:rsid w:val="00471899"/>
    <w:rsid w:val="00471F66"/>
    <w:rsid w:val="00472926"/>
    <w:rsid w:val="004735E0"/>
    <w:rsid w:val="00473C5E"/>
    <w:rsid w:val="004746E4"/>
    <w:rsid w:val="00474D8A"/>
    <w:rsid w:val="004752DD"/>
    <w:rsid w:val="00475543"/>
    <w:rsid w:val="00475803"/>
    <w:rsid w:val="0047584C"/>
    <w:rsid w:val="0047625C"/>
    <w:rsid w:val="00476F13"/>
    <w:rsid w:val="00476F6B"/>
    <w:rsid w:val="00477AEB"/>
    <w:rsid w:val="00477BE9"/>
    <w:rsid w:val="00477CBE"/>
    <w:rsid w:val="00477FA9"/>
    <w:rsid w:val="0048013D"/>
    <w:rsid w:val="0048081A"/>
    <w:rsid w:val="00481CEB"/>
    <w:rsid w:val="00482D36"/>
    <w:rsid w:val="00483023"/>
    <w:rsid w:val="00483F69"/>
    <w:rsid w:val="00484BDA"/>
    <w:rsid w:val="00484D34"/>
    <w:rsid w:val="00485372"/>
    <w:rsid w:val="0048549E"/>
    <w:rsid w:val="004855C3"/>
    <w:rsid w:val="004856F7"/>
    <w:rsid w:val="0048597A"/>
    <w:rsid w:val="00485CC7"/>
    <w:rsid w:val="004863CB"/>
    <w:rsid w:val="00486611"/>
    <w:rsid w:val="00487206"/>
    <w:rsid w:val="00487571"/>
    <w:rsid w:val="00487A6D"/>
    <w:rsid w:val="00487DC7"/>
    <w:rsid w:val="00487EA0"/>
    <w:rsid w:val="004905A4"/>
    <w:rsid w:val="0049091A"/>
    <w:rsid w:val="00490974"/>
    <w:rsid w:val="00491030"/>
    <w:rsid w:val="0049150B"/>
    <w:rsid w:val="00492629"/>
    <w:rsid w:val="00492BEF"/>
    <w:rsid w:val="00493173"/>
    <w:rsid w:val="004933ED"/>
    <w:rsid w:val="0049383F"/>
    <w:rsid w:val="004941AA"/>
    <w:rsid w:val="00494636"/>
    <w:rsid w:val="0049508C"/>
    <w:rsid w:val="0049535F"/>
    <w:rsid w:val="00495569"/>
    <w:rsid w:val="00495590"/>
    <w:rsid w:val="00495596"/>
    <w:rsid w:val="0049657C"/>
    <w:rsid w:val="004973DE"/>
    <w:rsid w:val="00497899"/>
    <w:rsid w:val="004A1052"/>
    <w:rsid w:val="004A11C0"/>
    <w:rsid w:val="004A12A0"/>
    <w:rsid w:val="004A1E09"/>
    <w:rsid w:val="004A1F3D"/>
    <w:rsid w:val="004A235D"/>
    <w:rsid w:val="004A388E"/>
    <w:rsid w:val="004A3C6A"/>
    <w:rsid w:val="004A3D72"/>
    <w:rsid w:val="004A3F84"/>
    <w:rsid w:val="004A4938"/>
    <w:rsid w:val="004A52B4"/>
    <w:rsid w:val="004A5B1E"/>
    <w:rsid w:val="004A5EB1"/>
    <w:rsid w:val="004A61D0"/>
    <w:rsid w:val="004A6EBD"/>
    <w:rsid w:val="004A7489"/>
    <w:rsid w:val="004B024A"/>
    <w:rsid w:val="004B06CF"/>
    <w:rsid w:val="004B0714"/>
    <w:rsid w:val="004B08A2"/>
    <w:rsid w:val="004B0FF7"/>
    <w:rsid w:val="004B14C5"/>
    <w:rsid w:val="004B1955"/>
    <w:rsid w:val="004B1D10"/>
    <w:rsid w:val="004B2873"/>
    <w:rsid w:val="004B2E6F"/>
    <w:rsid w:val="004B2F20"/>
    <w:rsid w:val="004B3F8C"/>
    <w:rsid w:val="004B3F90"/>
    <w:rsid w:val="004B4E2A"/>
    <w:rsid w:val="004B550C"/>
    <w:rsid w:val="004B55DB"/>
    <w:rsid w:val="004B5D24"/>
    <w:rsid w:val="004B5DB4"/>
    <w:rsid w:val="004B6308"/>
    <w:rsid w:val="004B64E3"/>
    <w:rsid w:val="004B6732"/>
    <w:rsid w:val="004B6998"/>
    <w:rsid w:val="004B69E4"/>
    <w:rsid w:val="004B6CAD"/>
    <w:rsid w:val="004C01EE"/>
    <w:rsid w:val="004C0433"/>
    <w:rsid w:val="004C0535"/>
    <w:rsid w:val="004C080B"/>
    <w:rsid w:val="004C096B"/>
    <w:rsid w:val="004C0B21"/>
    <w:rsid w:val="004C0C4D"/>
    <w:rsid w:val="004C141C"/>
    <w:rsid w:val="004C141E"/>
    <w:rsid w:val="004C1D61"/>
    <w:rsid w:val="004C2044"/>
    <w:rsid w:val="004C233F"/>
    <w:rsid w:val="004C28F1"/>
    <w:rsid w:val="004C2BB9"/>
    <w:rsid w:val="004C2CB3"/>
    <w:rsid w:val="004C3332"/>
    <w:rsid w:val="004C3BA7"/>
    <w:rsid w:val="004C3DEC"/>
    <w:rsid w:val="004C5314"/>
    <w:rsid w:val="004C5FEB"/>
    <w:rsid w:val="004C6191"/>
    <w:rsid w:val="004C6C4A"/>
    <w:rsid w:val="004C6EEA"/>
    <w:rsid w:val="004C74F3"/>
    <w:rsid w:val="004C76DD"/>
    <w:rsid w:val="004C78EE"/>
    <w:rsid w:val="004C7F05"/>
    <w:rsid w:val="004D0307"/>
    <w:rsid w:val="004D09F7"/>
    <w:rsid w:val="004D1921"/>
    <w:rsid w:val="004D1C28"/>
    <w:rsid w:val="004D2618"/>
    <w:rsid w:val="004D27F2"/>
    <w:rsid w:val="004D37A1"/>
    <w:rsid w:val="004D3E27"/>
    <w:rsid w:val="004D4EA8"/>
    <w:rsid w:val="004D520C"/>
    <w:rsid w:val="004D571E"/>
    <w:rsid w:val="004D5B7F"/>
    <w:rsid w:val="004D6356"/>
    <w:rsid w:val="004D67D9"/>
    <w:rsid w:val="004E0678"/>
    <w:rsid w:val="004E08F5"/>
    <w:rsid w:val="004E0E27"/>
    <w:rsid w:val="004E1863"/>
    <w:rsid w:val="004E277F"/>
    <w:rsid w:val="004E2C69"/>
    <w:rsid w:val="004E320E"/>
    <w:rsid w:val="004E333E"/>
    <w:rsid w:val="004E36F8"/>
    <w:rsid w:val="004E4893"/>
    <w:rsid w:val="004E4DD5"/>
    <w:rsid w:val="004E4F17"/>
    <w:rsid w:val="004E5341"/>
    <w:rsid w:val="004E598E"/>
    <w:rsid w:val="004E5F52"/>
    <w:rsid w:val="004E662B"/>
    <w:rsid w:val="004E6FCC"/>
    <w:rsid w:val="004E78B7"/>
    <w:rsid w:val="004E7C53"/>
    <w:rsid w:val="004E7C85"/>
    <w:rsid w:val="004F1928"/>
    <w:rsid w:val="004F1E7D"/>
    <w:rsid w:val="004F1EA1"/>
    <w:rsid w:val="004F22F5"/>
    <w:rsid w:val="004F2E1E"/>
    <w:rsid w:val="004F3D4C"/>
    <w:rsid w:val="004F4133"/>
    <w:rsid w:val="004F4A79"/>
    <w:rsid w:val="004F54D6"/>
    <w:rsid w:val="004F6038"/>
    <w:rsid w:val="004F6104"/>
    <w:rsid w:val="004F6835"/>
    <w:rsid w:val="004F6BEE"/>
    <w:rsid w:val="004F6F31"/>
    <w:rsid w:val="004F7398"/>
    <w:rsid w:val="004F742D"/>
    <w:rsid w:val="0050006D"/>
    <w:rsid w:val="005000C9"/>
    <w:rsid w:val="005009C6"/>
    <w:rsid w:val="005009FD"/>
    <w:rsid w:val="00500D47"/>
    <w:rsid w:val="00500DD0"/>
    <w:rsid w:val="00501BBA"/>
    <w:rsid w:val="0050228D"/>
    <w:rsid w:val="0050251B"/>
    <w:rsid w:val="005029A8"/>
    <w:rsid w:val="005029A9"/>
    <w:rsid w:val="00503516"/>
    <w:rsid w:val="00503712"/>
    <w:rsid w:val="00503726"/>
    <w:rsid w:val="00504376"/>
    <w:rsid w:val="00505175"/>
    <w:rsid w:val="00506E28"/>
    <w:rsid w:val="00507DEB"/>
    <w:rsid w:val="005102A4"/>
    <w:rsid w:val="00510C4A"/>
    <w:rsid w:val="005117F5"/>
    <w:rsid w:val="00511AFA"/>
    <w:rsid w:val="005120A6"/>
    <w:rsid w:val="00512B0D"/>
    <w:rsid w:val="00512C29"/>
    <w:rsid w:val="00512F89"/>
    <w:rsid w:val="00513658"/>
    <w:rsid w:val="005139FF"/>
    <w:rsid w:val="005147C1"/>
    <w:rsid w:val="0051684A"/>
    <w:rsid w:val="00517677"/>
    <w:rsid w:val="0052004A"/>
    <w:rsid w:val="0052082A"/>
    <w:rsid w:val="00520CD8"/>
    <w:rsid w:val="005210F3"/>
    <w:rsid w:val="0052146C"/>
    <w:rsid w:val="0052174E"/>
    <w:rsid w:val="00521A86"/>
    <w:rsid w:val="005223E8"/>
    <w:rsid w:val="00522577"/>
    <w:rsid w:val="00522B80"/>
    <w:rsid w:val="00522ECC"/>
    <w:rsid w:val="0052349B"/>
    <w:rsid w:val="00523729"/>
    <w:rsid w:val="00523A09"/>
    <w:rsid w:val="00524236"/>
    <w:rsid w:val="00524777"/>
    <w:rsid w:val="00524B6C"/>
    <w:rsid w:val="00525095"/>
    <w:rsid w:val="00525983"/>
    <w:rsid w:val="00525A98"/>
    <w:rsid w:val="00525FDF"/>
    <w:rsid w:val="00526551"/>
    <w:rsid w:val="00526B4F"/>
    <w:rsid w:val="00526BDE"/>
    <w:rsid w:val="005270BD"/>
    <w:rsid w:val="00527102"/>
    <w:rsid w:val="0052739F"/>
    <w:rsid w:val="005277B3"/>
    <w:rsid w:val="00527D1F"/>
    <w:rsid w:val="00530080"/>
    <w:rsid w:val="00530555"/>
    <w:rsid w:val="00530D93"/>
    <w:rsid w:val="00530F2F"/>
    <w:rsid w:val="0053164C"/>
    <w:rsid w:val="005317AA"/>
    <w:rsid w:val="00531BCF"/>
    <w:rsid w:val="00531EA0"/>
    <w:rsid w:val="005329FB"/>
    <w:rsid w:val="005341CE"/>
    <w:rsid w:val="00534DAF"/>
    <w:rsid w:val="005359D7"/>
    <w:rsid w:val="005359E2"/>
    <w:rsid w:val="00535DE5"/>
    <w:rsid w:val="005364B4"/>
    <w:rsid w:val="0053650B"/>
    <w:rsid w:val="0053758F"/>
    <w:rsid w:val="00537667"/>
    <w:rsid w:val="005377D1"/>
    <w:rsid w:val="00537F52"/>
    <w:rsid w:val="00541161"/>
    <w:rsid w:val="00541CD1"/>
    <w:rsid w:val="00542102"/>
    <w:rsid w:val="005422B5"/>
    <w:rsid w:val="00542AB0"/>
    <w:rsid w:val="00543B75"/>
    <w:rsid w:val="00543C85"/>
    <w:rsid w:val="00543E88"/>
    <w:rsid w:val="00543EF7"/>
    <w:rsid w:val="00544238"/>
    <w:rsid w:val="00544EEE"/>
    <w:rsid w:val="005450D2"/>
    <w:rsid w:val="005451B1"/>
    <w:rsid w:val="005456D2"/>
    <w:rsid w:val="00545CED"/>
    <w:rsid w:val="005460FE"/>
    <w:rsid w:val="00546BC8"/>
    <w:rsid w:val="00547E9E"/>
    <w:rsid w:val="00550E3D"/>
    <w:rsid w:val="0055192C"/>
    <w:rsid w:val="00551A14"/>
    <w:rsid w:val="0055225A"/>
    <w:rsid w:val="005526DD"/>
    <w:rsid w:val="00552A07"/>
    <w:rsid w:val="00552CAA"/>
    <w:rsid w:val="00553067"/>
    <w:rsid w:val="0055487D"/>
    <w:rsid w:val="00555123"/>
    <w:rsid w:val="00555313"/>
    <w:rsid w:val="00555670"/>
    <w:rsid w:val="00555C67"/>
    <w:rsid w:val="00555E75"/>
    <w:rsid w:val="005569C8"/>
    <w:rsid w:val="00556D2F"/>
    <w:rsid w:val="00556D75"/>
    <w:rsid w:val="0055739A"/>
    <w:rsid w:val="005579DB"/>
    <w:rsid w:val="00560126"/>
    <w:rsid w:val="00560759"/>
    <w:rsid w:val="00560839"/>
    <w:rsid w:val="005608FD"/>
    <w:rsid w:val="00560AA7"/>
    <w:rsid w:val="00560C59"/>
    <w:rsid w:val="00560D1A"/>
    <w:rsid w:val="00560FC2"/>
    <w:rsid w:val="005614C7"/>
    <w:rsid w:val="005619DF"/>
    <w:rsid w:val="00561CDD"/>
    <w:rsid w:val="00561DFC"/>
    <w:rsid w:val="00561E2B"/>
    <w:rsid w:val="0056203E"/>
    <w:rsid w:val="0056205D"/>
    <w:rsid w:val="005626D9"/>
    <w:rsid w:val="005633C0"/>
    <w:rsid w:val="005635FA"/>
    <w:rsid w:val="00563628"/>
    <w:rsid w:val="00563703"/>
    <w:rsid w:val="00563BF8"/>
    <w:rsid w:val="00563E8F"/>
    <w:rsid w:val="005653BB"/>
    <w:rsid w:val="0056595F"/>
    <w:rsid w:val="00565F45"/>
    <w:rsid w:val="005660F1"/>
    <w:rsid w:val="00566514"/>
    <w:rsid w:val="00566B11"/>
    <w:rsid w:val="00567686"/>
    <w:rsid w:val="00567B3E"/>
    <w:rsid w:val="00567FF6"/>
    <w:rsid w:val="005704D5"/>
    <w:rsid w:val="00570711"/>
    <w:rsid w:val="00571745"/>
    <w:rsid w:val="00571763"/>
    <w:rsid w:val="0057198B"/>
    <w:rsid w:val="00571B28"/>
    <w:rsid w:val="00571B41"/>
    <w:rsid w:val="00571EF5"/>
    <w:rsid w:val="0057220C"/>
    <w:rsid w:val="00572A29"/>
    <w:rsid w:val="00572B5E"/>
    <w:rsid w:val="00572BF0"/>
    <w:rsid w:val="00573062"/>
    <w:rsid w:val="0057322F"/>
    <w:rsid w:val="00573390"/>
    <w:rsid w:val="005735D7"/>
    <w:rsid w:val="00574CA9"/>
    <w:rsid w:val="005753D7"/>
    <w:rsid w:val="00575831"/>
    <w:rsid w:val="00575C2D"/>
    <w:rsid w:val="00576CD3"/>
    <w:rsid w:val="0057723A"/>
    <w:rsid w:val="0057742B"/>
    <w:rsid w:val="00577581"/>
    <w:rsid w:val="00580794"/>
    <w:rsid w:val="00580B4E"/>
    <w:rsid w:val="00580CFC"/>
    <w:rsid w:val="00580DF1"/>
    <w:rsid w:val="0058189D"/>
    <w:rsid w:val="00581ED2"/>
    <w:rsid w:val="005821EC"/>
    <w:rsid w:val="00582D85"/>
    <w:rsid w:val="00583DAB"/>
    <w:rsid w:val="00583FE4"/>
    <w:rsid w:val="0058402B"/>
    <w:rsid w:val="00584098"/>
    <w:rsid w:val="0058432F"/>
    <w:rsid w:val="00584510"/>
    <w:rsid w:val="00585074"/>
    <w:rsid w:val="005856B9"/>
    <w:rsid w:val="005856C6"/>
    <w:rsid w:val="005857BE"/>
    <w:rsid w:val="00585E8D"/>
    <w:rsid w:val="0058605A"/>
    <w:rsid w:val="00586A00"/>
    <w:rsid w:val="00586D47"/>
    <w:rsid w:val="00586D8E"/>
    <w:rsid w:val="00587B18"/>
    <w:rsid w:val="0059012A"/>
    <w:rsid w:val="00590362"/>
    <w:rsid w:val="00590A81"/>
    <w:rsid w:val="00590AF1"/>
    <w:rsid w:val="00590E89"/>
    <w:rsid w:val="00591BEB"/>
    <w:rsid w:val="0059287D"/>
    <w:rsid w:val="00592928"/>
    <w:rsid w:val="00592BAE"/>
    <w:rsid w:val="005933A0"/>
    <w:rsid w:val="00594B01"/>
    <w:rsid w:val="00595798"/>
    <w:rsid w:val="005958A1"/>
    <w:rsid w:val="00595BD9"/>
    <w:rsid w:val="00595D3D"/>
    <w:rsid w:val="00596B84"/>
    <w:rsid w:val="0059721C"/>
    <w:rsid w:val="0059791F"/>
    <w:rsid w:val="005A02BE"/>
    <w:rsid w:val="005A03EA"/>
    <w:rsid w:val="005A042A"/>
    <w:rsid w:val="005A04D9"/>
    <w:rsid w:val="005A05E0"/>
    <w:rsid w:val="005A0BBB"/>
    <w:rsid w:val="005A0FB3"/>
    <w:rsid w:val="005A199F"/>
    <w:rsid w:val="005A1EF7"/>
    <w:rsid w:val="005A22B7"/>
    <w:rsid w:val="005A2835"/>
    <w:rsid w:val="005A2A99"/>
    <w:rsid w:val="005A35B8"/>
    <w:rsid w:val="005A4650"/>
    <w:rsid w:val="005A493F"/>
    <w:rsid w:val="005A4A3A"/>
    <w:rsid w:val="005A4E29"/>
    <w:rsid w:val="005A56D1"/>
    <w:rsid w:val="005A5737"/>
    <w:rsid w:val="005A5748"/>
    <w:rsid w:val="005A6B51"/>
    <w:rsid w:val="005A6C95"/>
    <w:rsid w:val="005A6D0A"/>
    <w:rsid w:val="005A77B1"/>
    <w:rsid w:val="005A7E72"/>
    <w:rsid w:val="005B0AA9"/>
    <w:rsid w:val="005B1493"/>
    <w:rsid w:val="005B1AEB"/>
    <w:rsid w:val="005B24B1"/>
    <w:rsid w:val="005B26DE"/>
    <w:rsid w:val="005B32EC"/>
    <w:rsid w:val="005B3662"/>
    <w:rsid w:val="005B457F"/>
    <w:rsid w:val="005B4A22"/>
    <w:rsid w:val="005B52B9"/>
    <w:rsid w:val="005B532D"/>
    <w:rsid w:val="005B574E"/>
    <w:rsid w:val="005B5753"/>
    <w:rsid w:val="005B630A"/>
    <w:rsid w:val="005B65EB"/>
    <w:rsid w:val="005B6893"/>
    <w:rsid w:val="005B6D8D"/>
    <w:rsid w:val="005C068A"/>
    <w:rsid w:val="005C06E8"/>
    <w:rsid w:val="005C0777"/>
    <w:rsid w:val="005C0BF5"/>
    <w:rsid w:val="005C160A"/>
    <w:rsid w:val="005C1841"/>
    <w:rsid w:val="005C18C5"/>
    <w:rsid w:val="005C1C8E"/>
    <w:rsid w:val="005C26D8"/>
    <w:rsid w:val="005C2DD4"/>
    <w:rsid w:val="005C3BE2"/>
    <w:rsid w:val="005C4D4B"/>
    <w:rsid w:val="005C502D"/>
    <w:rsid w:val="005C56E5"/>
    <w:rsid w:val="005C56FE"/>
    <w:rsid w:val="005C57CD"/>
    <w:rsid w:val="005C66E6"/>
    <w:rsid w:val="005C7487"/>
    <w:rsid w:val="005C74A7"/>
    <w:rsid w:val="005C7A67"/>
    <w:rsid w:val="005D043C"/>
    <w:rsid w:val="005D06D8"/>
    <w:rsid w:val="005D1930"/>
    <w:rsid w:val="005D19C2"/>
    <w:rsid w:val="005D1BB9"/>
    <w:rsid w:val="005D2603"/>
    <w:rsid w:val="005D2A45"/>
    <w:rsid w:val="005D2C8A"/>
    <w:rsid w:val="005D3A2B"/>
    <w:rsid w:val="005D41A6"/>
    <w:rsid w:val="005D4B12"/>
    <w:rsid w:val="005D546C"/>
    <w:rsid w:val="005D672C"/>
    <w:rsid w:val="005D6F73"/>
    <w:rsid w:val="005D740E"/>
    <w:rsid w:val="005D7E5B"/>
    <w:rsid w:val="005E05C9"/>
    <w:rsid w:val="005E0766"/>
    <w:rsid w:val="005E07A7"/>
    <w:rsid w:val="005E0973"/>
    <w:rsid w:val="005E0A0E"/>
    <w:rsid w:val="005E0B40"/>
    <w:rsid w:val="005E10CB"/>
    <w:rsid w:val="005E18DB"/>
    <w:rsid w:val="005E21F4"/>
    <w:rsid w:val="005E2F2D"/>
    <w:rsid w:val="005E37A2"/>
    <w:rsid w:val="005E3D9D"/>
    <w:rsid w:val="005E3F67"/>
    <w:rsid w:val="005E4312"/>
    <w:rsid w:val="005E4A59"/>
    <w:rsid w:val="005E5217"/>
    <w:rsid w:val="005E52C5"/>
    <w:rsid w:val="005E569B"/>
    <w:rsid w:val="005E5E91"/>
    <w:rsid w:val="005E5ECF"/>
    <w:rsid w:val="005E652C"/>
    <w:rsid w:val="005E67CA"/>
    <w:rsid w:val="005E6AE0"/>
    <w:rsid w:val="005E6B98"/>
    <w:rsid w:val="005E788D"/>
    <w:rsid w:val="005F008C"/>
    <w:rsid w:val="005F0B57"/>
    <w:rsid w:val="005F0F41"/>
    <w:rsid w:val="005F1C39"/>
    <w:rsid w:val="005F3972"/>
    <w:rsid w:val="005F4044"/>
    <w:rsid w:val="005F42BC"/>
    <w:rsid w:val="005F4317"/>
    <w:rsid w:val="005F4752"/>
    <w:rsid w:val="005F49C8"/>
    <w:rsid w:val="005F536E"/>
    <w:rsid w:val="005F6F84"/>
    <w:rsid w:val="005F76EA"/>
    <w:rsid w:val="005F77A2"/>
    <w:rsid w:val="005F78A3"/>
    <w:rsid w:val="005F7E83"/>
    <w:rsid w:val="005F7FDC"/>
    <w:rsid w:val="006003AD"/>
    <w:rsid w:val="00600E57"/>
    <w:rsid w:val="006016FE"/>
    <w:rsid w:val="0060207C"/>
    <w:rsid w:val="00602277"/>
    <w:rsid w:val="006032A5"/>
    <w:rsid w:val="00603A57"/>
    <w:rsid w:val="006040D3"/>
    <w:rsid w:val="00604464"/>
    <w:rsid w:val="00605067"/>
    <w:rsid w:val="006051FA"/>
    <w:rsid w:val="0060626D"/>
    <w:rsid w:val="00606282"/>
    <w:rsid w:val="00606E7E"/>
    <w:rsid w:val="00606F7A"/>
    <w:rsid w:val="006075BF"/>
    <w:rsid w:val="006101FF"/>
    <w:rsid w:val="006104A7"/>
    <w:rsid w:val="00610B70"/>
    <w:rsid w:val="00610B9F"/>
    <w:rsid w:val="00610BBF"/>
    <w:rsid w:val="00611C7B"/>
    <w:rsid w:val="006126F4"/>
    <w:rsid w:val="00612E60"/>
    <w:rsid w:val="00613A4D"/>
    <w:rsid w:val="00614040"/>
    <w:rsid w:val="0061485C"/>
    <w:rsid w:val="0061486F"/>
    <w:rsid w:val="00614AC5"/>
    <w:rsid w:val="00614C46"/>
    <w:rsid w:val="00614F5B"/>
    <w:rsid w:val="0061585E"/>
    <w:rsid w:val="00615F93"/>
    <w:rsid w:val="0061621C"/>
    <w:rsid w:val="00616685"/>
    <w:rsid w:val="00616992"/>
    <w:rsid w:val="00616BFB"/>
    <w:rsid w:val="00616FEC"/>
    <w:rsid w:val="006175F5"/>
    <w:rsid w:val="00617C93"/>
    <w:rsid w:val="00617CBE"/>
    <w:rsid w:val="00617FD1"/>
    <w:rsid w:val="00620FE2"/>
    <w:rsid w:val="00621A89"/>
    <w:rsid w:val="00621B4C"/>
    <w:rsid w:val="00621E02"/>
    <w:rsid w:val="0062208D"/>
    <w:rsid w:val="00622A43"/>
    <w:rsid w:val="00622ACF"/>
    <w:rsid w:val="00622AE4"/>
    <w:rsid w:val="00622B83"/>
    <w:rsid w:val="00622D47"/>
    <w:rsid w:val="006232D0"/>
    <w:rsid w:val="006234C5"/>
    <w:rsid w:val="00624208"/>
    <w:rsid w:val="00625150"/>
    <w:rsid w:val="00625520"/>
    <w:rsid w:val="00625EC7"/>
    <w:rsid w:val="006261DF"/>
    <w:rsid w:val="00626705"/>
    <w:rsid w:val="006267F8"/>
    <w:rsid w:val="00626958"/>
    <w:rsid w:val="00626E8C"/>
    <w:rsid w:val="00627594"/>
    <w:rsid w:val="0063015A"/>
    <w:rsid w:val="006301F2"/>
    <w:rsid w:val="00630D65"/>
    <w:rsid w:val="00631398"/>
    <w:rsid w:val="006313A9"/>
    <w:rsid w:val="006330D3"/>
    <w:rsid w:val="006336EA"/>
    <w:rsid w:val="0063387D"/>
    <w:rsid w:val="0063397D"/>
    <w:rsid w:val="006341D7"/>
    <w:rsid w:val="00634760"/>
    <w:rsid w:val="00634E90"/>
    <w:rsid w:val="00634ED2"/>
    <w:rsid w:val="00634F0A"/>
    <w:rsid w:val="00634F6E"/>
    <w:rsid w:val="00635B2F"/>
    <w:rsid w:val="00635E73"/>
    <w:rsid w:val="0063634F"/>
    <w:rsid w:val="00636DFE"/>
    <w:rsid w:val="00636EE0"/>
    <w:rsid w:val="00637710"/>
    <w:rsid w:val="00637B14"/>
    <w:rsid w:val="0064013E"/>
    <w:rsid w:val="00640DFC"/>
    <w:rsid w:val="00640F2B"/>
    <w:rsid w:val="00641B67"/>
    <w:rsid w:val="0064216A"/>
    <w:rsid w:val="0064259A"/>
    <w:rsid w:val="006433BF"/>
    <w:rsid w:val="006433EE"/>
    <w:rsid w:val="0064358A"/>
    <w:rsid w:val="006435C0"/>
    <w:rsid w:val="00643912"/>
    <w:rsid w:val="006440EF"/>
    <w:rsid w:val="006444F1"/>
    <w:rsid w:val="006445F5"/>
    <w:rsid w:val="00644ACB"/>
    <w:rsid w:val="006455B1"/>
    <w:rsid w:val="006458D7"/>
    <w:rsid w:val="0064735D"/>
    <w:rsid w:val="00647EEF"/>
    <w:rsid w:val="00650130"/>
    <w:rsid w:val="0065034D"/>
    <w:rsid w:val="0065069A"/>
    <w:rsid w:val="00650905"/>
    <w:rsid w:val="006515B4"/>
    <w:rsid w:val="00652239"/>
    <w:rsid w:val="00653003"/>
    <w:rsid w:val="00653753"/>
    <w:rsid w:val="00653FD8"/>
    <w:rsid w:val="00655134"/>
    <w:rsid w:val="00655531"/>
    <w:rsid w:val="00655627"/>
    <w:rsid w:val="00655AE3"/>
    <w:rsid w:val="00655B65"/>
    <w:rsid w:val="0065643C"/>
    <w:rsid w:val="00657936"/>
    <w:rsid w:val="00657E55"/>
    <w:rsid w:val="006608AF"/>
    <w:rsid w:val="00661157"/>
    <w:rsid w:val="00661B9C"/>
    <w:rsid w:val="0066282B"/>
    <w:rsid w:val="00662AE5"/>
    <w:rsid w:val="00663B94"/>
    <w:rsid w:val="00664A6C"/>
    <w:rsid w:val="00664D40"/>
    <w:rsid w:val="00665AA6"/>
    <w:rsid w:val="00665CB8"/>
    <w:rsid w:val="00667290"/>
    <w:rsid w:val="00667835"/>
    <w:rsid w:val="006679AE"/>
    <w:rsid w:val="00670191"/>
    <w:rsid w:val="00670C18"/>
    <w:rsid w:val="00670FAD"/>
    <w:rsid w:val="00671229"/>
    <w:rsid w:val="00671251"/>
    <w:rsid w:val="00671B6C"/>
    <w:rsid w:val="00671EAD"/>
    <w:rsid w:val="0067246D"/>
    <w:rsid w:val="00673AC7"/>
    <w:rsid w:val="00673E31"/>
    <w:rsid w:val="00675100"/>
    <w:rsid w:val="00675622"/>
    <w:rsid w:val="006759AE"/>
    <w:rsid w:val="0067702E"/>
    <w:rsid w:val="00677895"/>
    <w:rsid w:val="00680A63"/>
    <w:rsid w:val="00681059"/>
    <w:rsid w:val="006817D9"/>
    <w:rsid w:val="00681B99"/>
    <w:rsid w:val="0068305A"/>
    <w:rsid w:val="00683407"/>
    <w:rsid w:val="006846DD"/>
    <w:rsid w:val="0068470E"/>
    <w:rsid w:val="006849F4"/>
    <w:rsid w:val="00684B1F"/>
    <w:rsid w:val="0068551C"/>
    <w:rsid w:val="0068661E"/>
    <w:rsid w:val="00686A88"/>
    <w:rsid w:val="00686B9E"/>
    <w:rsid w:val="0068747D"/>
    <w:rsid w:val="00690027"/>
    <w:rsid w:val="0069005A"/>
    <w:rsid w:val="00690700"/>
    <w:rsid w:val="00690960"/>
    <w:rsid w:val="00691058"/>
    <w:rsid w:val="0069134F"/>
    <w:rsid w:val="0069221C"/>
    <w:rsid w:val="00692385"/>
    <w:rsid w:val="00692E5F"/>
    <w:rsid w:val="0069311E"/>
    <w:rsid w:val="00693D9A"/>
    <w:rsid w:val="0069432B"/>
    <w:rsid w:val="006944F9"/>
    <w:rsid w:val="00694623"/>
    <w:rsid w:val="00694C00"/>
    <w:rsid w:val="0069528D"/>
    <w:rsid w:val="0069560F"/>
    <w:rsid w:val="0069673F"/>
    <w:rsid w:val="0069677E"/>
    <w:rsid w:val="00696941"/>
    <w:rsid w:val="00696B36"/>
    <w:rsid w:val="00696CB8"/>
    <w:rsid w:val="00696EA9"/>
    <w:rsid w:val="00697070"/>
    <w:rsid w:val="006972E4"/>
    <w:rsid w:val="006A04CE"/>
    <w:rsid w:val="006A08C8"/>
    <w:rsid w:val="006A0BBA"/>
    <w:rsid w:val="006A12C3"/>
    <w:rsid w:val="006A264E"/>
    <w:rsid w:val="006A2EED"/>
    <w:rsid w:val="006A3B6D"/>
    <w:rsid w:val="006A4A02"/>
    <w:rsid w:val="006A544E"/>
    <w:rsid w:val="006A6D46"/>
    <w:rsid w:val="006A6DB8"/>
    <w:rsid w:val="006A7126"/>
    <w:rsid w:val="006A77D5"/>
    <w:rsid w:val="006A7D15"/>
    <w:rsid w:val="006B0908"/>
    <w:rsid w:val="006B0B9F"/>
    <w:rsid w:val="006B0D30"/>
    <w:rsid w:val="006B117B"/>
    <w:rsid w:val="006B1299"/>
    <w:rsid w:val="006B1ED2"/>
    <w:rsid w:val="006B1F1F"/>
    <w:rsid w:val="006B2947"/>
    <w:rsid w:val="006B30DF"/>
    <w:rsid w:val="006B351E"/>
    <w:rsid w:val="006B3AA0"/>
    <w:rsid w:val="006B43D6"/>
    <w:rsid w:val="006B466A"/>
    <w:rsid w:val="006B4BE3"/>
    <w:rsid w:val="006B4C3C"/>
    <w:rsid w:val="006B4D71"/>
    <w:rsid w:val="006B511F"/>
    <w:rsid w:val="006B523E"/>
    <w:rsid w:val="006B541F"/>
    <w:rsid w:val="006B577A"/>
    <w:rsid w:val="006B5ABD"/>
    <w:rsid w:val="006B6754"/>
    <w:rsid w:val="006B7945"/>
    <w:rsid w:val="006B7A53"/>
    <w:rsid w:val="006B7E94"/>
    <w:rsid w:val="006C002F"/>
    <w:rsid w:val="006C0446"/>
    <w:rsid w:val="006C07A7"/>
    <w:rsid w:val="006C1546"/>
    <w:rsid w:val="006C18B9"/>
    <w:rsid w:val="006C1E32"/>
    <w:rsid w:val="006C2048"/>
    <w:rsid w:val="006C20E2"/>
    <w:rsid w:val="006C25BC"/>
    <w:rsid w:val="006C2DCA"/>
    <w:rsid w:val="006C2E5C"/>
    <w:rsid w:val="006C329C"/>
    <w:rsid w:val="006C38EA"/>
    <w:rsid w:val="006C3AFE"/>
    <w:rsid w:val="006C4FD9"/>
    <w:rsid w:val="006C5CA9"/>
    <w:rsid w:val="006C5DFF"/>
    <w:rsid w:val="006C6367"/>
    <w:rsid w:val="006C6449"/>
    <w:rsid w:val="006C6461"/>
    <w:rsid w:val="006C768B"/>
    <w:rsid w:val="006C7971"/>
    <w:rsid w:val="006D06FD"/>
    <w:rsid w:val="006D0A44"/>
    <w:rsid w:val="006D1EEE"/>
    <w:rsid w:val="006D1FF0"/>
    <w:rsid w:val="006D202D"/>
    <w:rsid w:val="006D320E"/>
    <w:rsid w:val="006D33DA"/>
    <w:rsid w:val="006D341A"/>
    <w:rsid w:val="006D38DC"/>
    <w:rsid w:val="006D3AFE"/>
    <w:rsid w:val="006D3B23"/>
    <w:rsid w:val="006D607A"/>
    <w:rsid w:val="006D6688"/>
    <w:rsid w:val="006D6E18"/>
    <w:rsid w:val="006D7465"/>
    <w:rsid w:val="006D781F"/>
    <w:rsid w:val="006E00D3"/>
    <w:rsid w:val="006E0EBB"/>
    <w:rsid w:val="006E10BE"/>
    <w:rsid w:val="006E25CC"/>
    <w:rsid w:val="006E25ED"/>
    <w:rsid w:val="006E2BF0"/>
    <w:rsid w:val="006E340B"/>
    <w:rsid w:val="006E3D79"/>
    <w:rsid w:val="006E454B"/>
    <w:rsid w:val="006E606A"/>
    <w:rsid w:val="006E7E81"/>
    <w:rsid w:val="006F021C"/>
    <w:rsid w:val="006F039B"/>
    <w:rsid w:val="006F0575"/>
    <w:rsid w:val="006F1225"/>
    <w:rsid w:val="006F1435"/>
    <w:rsid w:val="006F1584"/>
    <w:rsid w:val="006F1B2E"/>
    <w:rsid w:val="006F1C30"/>
    <w:rsid w:val="006F2806"/>
    <w:rsid w:val="006F28C8"/>
    <w:rsid w:val="006F4007"/>
    <w:rsid w:val="006F425F"/>
    <w:rsid w:val="006F4CC3"/>
    <w:rsid w:val="006F50C9"/>
    <w:rsid w:val="006F5357"/>
    <w:rsid w:val="006F574F"/>
    <w:rsid w:val="006F58E3"/>
    <w:rsid w:val="006F63A8"/>
    <w:rsid w:val="006F6586"/>
    <w:rsid w:val="006F65D1"/>
    <w:rsid w:val="006F694C"/>
    <w:rsid w:val="006F6B11"/>
    <w:rsid w:val="006F7059"/>
    <w:rsid w:val="006F7E99"/>
    <w:rsid w:val="006F7ED2"/>
    <w:rsid w:val="006F7F02"/>
    <w:rsid w:val="007002E1"/>
    <w:rsid w:val="0070050D"/>
    <w:rsid w:val="0070106F"/>
    <w:rsid w:val="007019FD"/>
    <w:rsid w:val="00701EA6"/>
    <w:rsid w:val="00702229"/>
    <w:rsid w:val="00702A33"/>
    <w:rsid w:val="007034CB"/>
    <w:rsid w:val="007039F4"/>
    <w:rsid w:val="007066B5"/>
    <w:rsid w:val="00707AEF"/>
    <w:rsid w:val="00707E1D"/>
    <w:rsid w:val="0071032A"/>
    <w:rsid w:val="00710C06"/>
    <w:rsid w:val="00710C8C"/>
    <w:rsid w:val="0071136E"/>
    <w:rsid w:val="007118D0"/>
    <w:rsid w:val="00713710"/>
    <w:rsid w:val="00713BAC"/>
    <w:rsid w:val="00713F86"/>
    <w:rsid w:val="007140D5"/>
    <w:rsid w:val="00714A63"/>
    <w:rsid w:val="00715760"/>
    <w:rsid w:val="00715813"/>
    <w:rsid w:val="00715CEA"/>
    <w:rsid w:val="00715F4E"/>
    <w:rsid w:val="00716429"/>
    <w:rsid w:val="007169C8"/>
    <w:rsid w:val="007176D5"/>
    <w:rsid w:val="00717744"/>
    <w:rsid w:val="0071784C"/>
    <w:rsid w:val="00717965"/>
    <w:rsid w:val="00717C43"/>
    <w:rsid w:val="00717D10"/>
    <w:rsid w:val="00717F8E"/>
    <w:rsid w:val="007205B5"/>
    <w:rsid w:val="00720979"/>
    <w:rsid w:val="007217ED"/>
    <w:rsid w:val="0072347E"/>
    <w:rsid w:val="00723F89"/>
    <w:rsid w:val="00724145"/>
    <w:rsid w:val="007242A6"/>
    <w:rsid w:val="00724A10"/>
    <w:rsid w:val="00724CBE"/>
    <w:rsid w:val="007250E0"/>
    <w:rsid w:val="00725139"/>
    <w:rsid w:val="007256B9"/>
    <w:rsid w:val="00725CA6"/>
    <w:rsid w:val="00725FEB"/>
    <w:rsid w:val="00726335"/>
    <w:rsid w:val="0072633D"/>
    <w:rsid w:val="007264B9"/>
    <w:rsid w:val="00726614"/>
    <w:rsid w:val="00726912"/>
    <w:rsid w:val="00726CEF"/>
    <w:rsid w:val="0072700B"/>
    <w:rsid w:val="007270F6"/>
    <w:rsid w:val="0073019E"/>
    <w:rsid w:val="00730E9F"/>
    <w:rsid w:val="0073229C"/>
    <w:rsid w:val="007332EF"/>
    <w:rsid w:val="0073354F"/>
    <w:rsid w:val="007338BB"/>
    <w:rsid w:val="00733B1A"/>
    <w:rsid w:val="007340DB"/>
    <w:rsid w:val="007342DF"/>
    <w:rsid w:val="00734528"/>
    <w:rsid w:val="007345BE"/>
    <w:rsid w:val="00734E3B"/>
    <w:rsid w:val="00734FE7"/>
    <w:rsid w:val="00735421"/>
    <w:rsid w:val="00735BFB"/>
    <w:rsid w:val="00735C1F"/>
    <w:rsid w:val="00737132"/>
    <w:rsid w:val="0073758E"/>
    <w:rsid w:val="007401F5"/>
    <w:rsid w:val="00740544"/>
    <w:rsid w:val="007407C0"/>
    <w:rsid w:val="0074124A"/>
    <w:rsid w:val="007412DA"/>
    <w:rsid w:val="00741926"/>
    <w:rsid w:val="00741A63"/>
    <w:rsid w:val="00741B0D"/>
    <w:rsid w:val="00742694"/>
    <w:rsid w:val="007431A0"/>
    <w:rsid w:val="00743789"/>
    <w:rsid w:val="00743F54"/>
    <w:rsid w:val="007445D3"/>
    <w:rsid w:val="00744945"/>
    <w:rsid w:val="00744D4D"/>
    <w:rsid w:val="00745049"/>
    <w:rsid w:val="0074578C"/>
    <w:rsid w:val="007459A2"/>
    <w:rsid w:val="00745FE1"/>
    <w:rsid w:val="00746D2D"/>
    <w:rsid w:val="007472C5"/>
    <w:rsid w:val="0075004D"/>
    <w:rsid w:val="00750283"/>
    <w:rsid w:val="00751937"/>
    <w:rsid w:val="00752438"/>
    <w:rsid w:val="0075365C"/>
    <w:rsid w:val="00753A74"/>
    <w:rsid w:val="00753C52"/>
    <w:rsid w:val="0075465A"/>
    <w:rsid w:val="00754F8A"/>
    <w:rsid w:val="007554F7"/>
    <w:rsid w:val="0075572E"/>
    <w:rsid w:val="00755F79"/>
    <w:rsid w:val="00755FE3"/>
    <w:rsid w:val="0075695C"/>
    <w:rsid w:val="00757D4F"/>
    <w:rsid w:val="0076005A"/>
    <w:rsid w:val="007605D4"/>
    <w:rsid w:val="00760B6E"/>
    <w:rsid w:val="00761814"/>
    <w:rsid w:val="0076205B"/>
    <w:rsid w:val="00762140"/>
    <w:rsid w:val="007623D7"/>
    <w:rsid w:val="00762695"/>
    <w:rsid w:val="007626DE"/>
    <w:rsid w:val="00762DD9"/>
    <w:rsid w:val="0076308B"/>
    <w:rsid w:val="007632C9"/>
    <w:rsid w:val="00763B62"/>
    <w:rsid w:val="00763B90"/>
    <w:rsid w:val="00763EC4"/>
    <w:rsid w:val="007647E6"/>
    <w:rsid w:val="007649D2"/>
    <w:rsid w:val="00765CF9"/>
    <w:rsid w:val="00766A68"/>
    <w:rsid w:val="00769D3D"/>
    <w:rsid w:val="00770089"/>
    <w:rsid w:val="00770B3B"/>
    <w:rsid w:val="00770CBB"/>
    <w:rsid w:val="00771A6B"/>
    <w:rsid w:val="00771BBD"/>
    <w:rsid w:val="00771C81"/>
    <w:rsid w:val="00771C8B"/>
    <w:rsid w:val="007720E9"/>
    <w:rsid w:val="0077278E"/>
    <w:rsid w:val="00772FEA"/>
    <w:rsid w:val="00773756"/>
    <w:rsid w:val="00774CCC"/>
    <w:rsid w:val="00775418"/>
    <w:rsid w:val="00775706"/>
    <w:rsid w:val="00775884"/>
    <w:rsid w:val="00775B8C"/>
    <w:rsid w:val="007761A8"/>
    <w:rsid w:val="0077622C"/>
    <w:rsid w:val="00776841"/>
    <w:rsid w:val="007769C9"/>
    <w:rsid w:val="00776A03"/>
    <w:rsid w:val="00777E9D"/>
    <w:rsid w:val="00777F9D"/>
    <w:rsid w:val="007804A8"/>
    <w:rsid w:val="00781283"/>
    <w:rsid w:val="0078159C"/>
    <w:rsid w:val="0078167E"/>
    <w:rsid w:val="007817E6"/>
    <w:rsid w:val="00781BC5"/>
    <w:rsid w:val="00781F16"/>
    <w:rsid w:val="00782182"/>
    <w:rsid w:val="007826B8"/>
    <w:rsid w:val="00782846"/>
    <w:rsid w:val="00782D2A"/>
    <w:rsid w:val="0078305E"/>
    <w:rsid w:val="0078308D"/>
    <w:rsid w:val="007830F0"/>
    <w:rsid w:val="0078325E"/>
    <w:rsid w:val="0078389C"/>
    <w:rsid w:val="00783ACA"/>
    <w:rsid w:val="00784E33"/>
    <w:rsid w:val="00785406"/>
    <w:rsid w:val="00785F20"/>
    <w:rsid w:val="00785F7F"/>
    <w:rsid w:val="0078608C"/>
    <w:rsid w:val="00786096"/>
    <w:rsid w:val="00786171"/>
    <w:rsid w:val="007863C8"/>
    <w:rsid w:val="00786986"/>
    <w:rsid w:val="00786A8D"/>
    <w:rsid w:val="00786D4D"/>
    <w:rsid w:val="007870AD"/>
    <w:rsid w:val="00787428"/>
    <w:rsid w:val="00787AA2"/>
    <w:rsid w:val="007909B0"/>
    <w:rsid w:val="007909D9"/>
    <w:rsid w:val="00790C25"/>
    <w:rsid w:val="00791C00"/>
    <w:rsid w:val="00791E42"/>
    <w:rsid w:val="007920B5"/>
    <w:rsid w:val="00792622"/>
    <w:rsid w:val="00792E11"/>
    <w:rsid w:val="00793BC1"/>
    <w:rsid w:val="00793C9C"/>
    <w:rsid w:val="00794497"/>
    <w:rsid w:val="0079457A"/>
    <w:rsid w:val="007951AB"/>
    <w:rsid w:val="00795C4E"/>
    <w:rsid w:val="00795F68"/>
    <w:rsid w:val="0079653F"/>
    <w:rsid w:val="007A0B77"/>
    <w:rsid w:val="007A102D"/>
    <w:rsid w:val="007A1D96"/>
    <w:rsid w:val="007A243D"/>
    <w:rsid w:val="007A25F0"/>
    <w:rsid w:val="007A294B"/>
    <w:rsid w:val="007A2CC6"/>
    <w:rsid w:val="007A3455"/>
    <w:rsid w:val="007A3477"/>
    <w:rsid w:val="007A39B6"/>
    <w:rsid w:val="007A3B16"/>
    <w:rsid w:val="007A47D9"/>
    <w:rsid w:val="007A5752"/>
    <w:rsid w:val="007A5F22"/>
    <w:rsid w:val="007A6442"/>
    <w:rsid w:val="007A65B7"/>
    <w:rsid w:val="007A6C8D"/>
    <w:rsid w:val="007A6E60"/>
    <w:rsid w:val="007A6F52"/>
    <w:rsid w:val="007A7524"/>
    <w:rsid w:val="007A7971"/>
    <w:rsid w:val="007A7A12"/>
    <w:rsid w:val="007A7A61"/>
    <w:rsid w:val="007A7EC6"/>
    <w:rsid w:val="007B0144"/>
    <w:rsid w:val="007B0201"/>
    <w:rsid w:val="007B0566"/>
    <w:rsid w:val="007B0B4E"/>
    <w:rsid w:val="007B10CB"/>
    <w:rsid w:val="007B25C2"/>
    <w:rsid w:val="007B2CAE"/>
    <w:rsid w:val="007B2CC9"/>
    <w:rsid w:val="007B2F9A"/>
    <w:rsid w:val="007B3B54"/>
    <w:rsid w:val="007B40A4"/>
    <w:rsid w:val="007B4AE9"/>
    <w:rsid w:val="007B5764"/>
    <w:rsid w:val="007B60E6"/>
    <w:rsid w:val="007B63D3"/>
    <w:rsid w:val="007B679A"/>
    <w:rsid w:val="007B6C8A"/>
    <w:rsid w:val="007B72B0"/>
    <w:rsid w:val="007B7806"/>
    <w:rsid w:val="007B78F3"/>
    <w:rsid w:val="007B7A12"/>
    <w:rsid w:val="007C0348"/>
    <w:rsid w:val="007C1419"/>
    <w:rsid w:val="007C172A"/>
    <w:rsid w:val="007C1B2A"/>
    <w:rsid w:val="007C1B6D"/>
    <w:rsid w:val="007C1F1F"/>
    <w:rsid w:val="007C2044"/>
    <w:rsid w:val="007C2155"/>
    <w:rsid w:val="007C242F"/>
    <w:rsid w:val="007C26B2"/>
    <w:rsid w:val="007C27EB"/>
    <w:rsid w:val="007C2D13"/>
    <w:rsid w:val="007C3FA3"/>
    <w:rsid w:val="007C4046"/>
    <w:rsid w:val="007C42FB"/>
    <w:rsid w:val="007C49AF"/>
    <w:rsid w:val="007C5116"/>
    <w:rsid w:val="007C5829"/>
    <w:rsid w:val="007C5D87"/>
    <w:rsid w:val="007C60B2"/>
    <w:rsid w:val="007C6650"/>
    <w:rsid w:val="007C69FF"/>
    <w:rsid w:val="007C7247"/>
    <w:rsid w:val="007C7836"/>
    <w:rsid w:val="007D0427"/>
    <w:rsid w:val="007D0511"/>
    <w:rsid w:val="007D0D6B"/>
    <w:rsid w:val="007D1B32"/>
    <w:rsid w:val="007D2066"/>
    <w:rsid w:val="007D387B"/>
    <w:rsid w:val="007D3E37"/>
    <w:rsid w:val="007D3F57"/>
    <w:rsid w:val="007D4B1A"/>
    <w:rsid w:val="007D4C9B"/>
    <w:rsid w:val="007D4E87"/>
    <w:rsid w:val="007D4EE9"/>
    <w:rsid w:val="007D502C"/>
    <w:rsid w:val="007D504E"/>
    <w:rsid w:val="007D50A1"/>
    <w:rsid w:val="007D54BB"/>
    <w:rsid w:val="007D54D2"/>
    <w:rsid w:val="007D5581"/>
    <w:rsid w:val="007D5E0E"/>
    <w:rsid w:val="007D6846"/>
    <w:rsid w:val="007D68BD"/>
    <w:rsid w:val="007D6A07"/>
    <w:rsid w:val="007D6ADB"/>
    <w:rsid w:val="007D6CA3"/>
    <w:rsid w:val="007D7060"/>
    <w:rsid w:val="007D7399"/>
    <w:rsid w:val="007E09A1"/>
    <w:rsid w:val="007E0A4B"/>
    <w:rsid w:val="007E0D2A"/>
    <w:rsid w:val="007E18CB"/>
    <w:rsid w:val="007E2329"/>
    <w:rsid w:val="007E299E"/>
    <w:rsid w:val="007E31E1"/>
    <w:rsid w:val="007E4D5E"/>
    <w:rsid w:val="007E4FD1"/>
    <w:rsid w:val="007E5168"/>
    <w:rsid w:val="007E5261"/>
    <w:rsid w:val="007E5776"/>
    <w:rsid w:val="007E5908"/>
    <w:rsid w:val="007E5E85"/>
    <w:rsid w:val="007E628E"/>
    <w:rsid w:val="007E682A"/>
    <w:rsid w:val="007E6887"/>
    <w:rsid w:val="007E68FE"/>
    <w:rsid w:val="007E7209"/>
    <w:rsid w:val="007E769F"/>
    <w:rsid w:val="007F0139"/>
    <w:rsid w:val="007F05EA"/>
    <w:rsid w:val="007F0CB7"/>
    <w:rsid w:val="007F0EB8"/>
    <w:rsid w:val="007F15F9"/>
    <w:rsid w:val="007F1828"/>
    <w:rsid w:val="007F19AE"/>
    <w:rsid w:val="007F1D35"/>
    <w:rsid w:val="007F2594"/>
    <w:rsid w:val="007F2642"/>
    <w:rsid w:val="007F35D6"/>
    <w:rsid w:val="007F35EE"/>
    <w:rsid w:val="007F36BB"/>
    <w:rsid w:val="007F3839"/>
    <w:rsid w:val="007F3F28"/>
    <w:rsid w:val="007F410E"/>
    <w:rsid w:val="007F4A2B"/>
    <w:rsid w:val="007F5F2F"/>
    <w:rsid w:val="007F7261"/>
    <w:rsid w:val="007F76B2"/>
    <w:rsid w:val="007F793C"/>
    <w:rsid w:val="007F7D34"/>
    <w:rsid w:val="00800BF2"/>
    <w:rsid w:val="00800CD3"/>
    <w:rsid w:val="00800E7E"/>
    <w:rsid w:val="008014DB"/>
    <w:rsid w:val="0080152D"/>
    <w:rsid w:val="00801702"/>
    <w:rsid w:val="0080232A"/>
    <w:rsid w:val="00802BAF"/>
    <w:rsid w:val="00803B56"/>
    <w:rsid w:val="00804239"/>
    <w:rsid w:val="008050F6"/>
    <w:rsid w:val="008055D6"/>
    <w:rsid w:val="00805A6B"/>
    <w:rsid w:val="00806628"/>
    <w:rsid w:val="008074A0"/>
    <w:rsid w:val="0081033F"/>
    <w:rsid w:val="0081046B"/>
    <w:rsid w:val="00810CD9"/>
    <w:rsid w:val="00810EF9"/>
    <w:rsid w:val="00811257"/>
    <w:rsid w:val="008113BC"/>
    <w:rsid w:val="00811633"/>
    <w:rsid w:val="00811857"/>
    <w:rsid w:val="00812038"/>
    <w:rsid w:val="00812AFD"/>
    <w:rsid w:val="00812EFA"/>
    <w:rsid w:val="008130F7"/>
    <w:rsid w:val="0081358B"/>
    <w:rsid w:val="00813A0B"/>
    <w:rsid w:val="00814539"/>
    <w:rsid w:val="0081476E"/>
    <w:rsid w:val="00814AFF"/>
    <w:rsid w:val="00815AE4"/>
    <w:rsid w:val="00815B3C"/>
    <w:rsid w:val="00815E07"/>
    <w:rsid w:val="008169D9"/>
    <w:rsid w:val="0082024C"/>
    <w:rsid w:val="00820559"/>
    <w:rsid w:val="00820B19"/>
    <w:rsid w:val="00821A4A"/>
    <w:rsid w:val="00822B0B"/>
    <w:rsid w:val="00822E8C"/>
    <w:rsid w:val="00822F7C"/>
    <w:rsid w:val="008232FF"/>
    <w:rsid w:val="008238C0"/>
    <w:rsid w:val="00823AEC"/>
    <w:rsid w:val="00823D05"/>
    <w:rsid w:val="00824223"/>
    <w:rsid w:val="0082487E"/>
    <w:rsid w:val="00824FC0"/>
    <w:rsid w:val="0082589D"/>
    <w:rsid w:val="00826123"/>
    <w:rsid w:val="00826425"/>
    <w:rsid w:val="008269E3"/>
    <w:rsid w:val="00827080"/>
    <w:rsid w:val="00827DBE"/>
    <w:rsid w:val="00831094"/>
    <w:rsid w:val="008311DE"/>
    <w:rsid w:val="008314AA"/>
    <w:rsid w:val="00832169"/>
    <w:rsid w:val="00832201"/>
    <w:rsid w:val="008328F8"/>
    <w:rsid w:val="00832B89"/>
    <w:rsid w:val="00832BD5"/>
    <w:rsid w:val="008332BD"/>
    <w:rsid w:val="00833898"/>
    <w:rsid w:val="00834194"/>
    <w:rsid w:val="00834767"/>
    <w:rsid w:val="00834A06"/>
    <w:rsid w:val="00834EE2"/>
    <w:rsid w:val="0083544D"/>
    <w:rsid w:val="00836D66"/>
    <w:rsid w:val="00836EF5"/>
    <w:rsid w:val="00837DE8"/>
    <w:rsid w:val="008401AD"/>
    <w:rsid w:val="00840398"/>
    <w:rsid w:val="00840B97"/>
    <w:rsid w:val="00841435"/>
    <w:rsid w:val="0084149E"/>
    <w:rsid w:val="00841BC1"/>
    <w:rsid w:val="00842C1A"/>
    <w:rsid w:val="00842DB0"/>
    <w:rsid w:val="00843D5B"/>
    <w:rsid w:val="00844270"/>
    <w:rsid w:val="0084430C"/>
    <w:rsid w:val="008443EB"/>
    <w:rsid w:val="00844A1D"/>
    <w:rsid w:val="00844BA1"/>
    <w:rsid w:val="00845061"/>
    <w:rsid w:val="00845260"/>
    <w:rsid w:val="0084546F"/>
    <w:rsid w:val="00845A55"/>
    <w:rsid w:val="00845DD4"/>
    <w:rsid w:val="00846D3E"/>
    <w:rsid w:val="008477D0"/>
    <w:rsid w:val="008502A7"/>
    <w:rsid w:val="0085042C"/>
    <w:rsid w:val="00850FF2"/>
    <w:rsid w:val="0085152C"/>
    <w:rsid w:val="00852285"/>
    <w:rsid w:val="00852F4E"/>
    <w:rsid w:val="008533DB"/>
    <w:rsid w:val="00853C94"/>
    <w:rsid w:val="00853D2A"/>
    <w:rsid w:val="00853FED"/>
    <w:rsid w:val="00854AA0"/>
    <w:rsid w:val="00855CA6"/>
    <w:rsid w:val="00855ECC"/>
    <w:rsid w:val="008564EB"/>
    <w:rsid w:val="008575F8"/>
    <w:rsid w:val="00857EF5"/>
    <w:rsid w:val="00860626"/>
    <w:rsid w:val="00860BB1"/>
    <w:rsid w:val="00860CD6"/>
    <w:rsid w:val="00860DC2"/>
    <w:rsid w:val="00861087"/>
    <w:rsid w:val="008611AD"/>
    <w:rsid w:val="008612A3"/>
    <w:rsid w:val="008620CE"/>
    <w:rsid w:val="00862AEE"/>
    <w:rsid w:val="0086356C"/>
    <w:rsid w:val="00864123"/>
    <w:rsid w:val="00864145"/>
    <w:rsid w:val="00864D28"/>
    <w:rsid w:val="00865786"/>
    <w:rsid w:val="00865E64"/>
    <w:rsid w:val="00865EB1"/>
    <w:rsid w:val="008666FD"/>
    <w:rsid w:val="00867068"/>
    <w:rsid w:val="00867137"/>
    <w:rsid w:val="008675ED"/>
    <w:rsid w:val="008678A0"/>
    <w:rsid w:val="00870675"/>
    <w:rsid w:val="00870D27"/>
    <w:rsid w:val="008710BE"/>
    <w:rsid w:val="00871C2E"/>
    <w:rsid w:val="00872AFE"/>
    <w:rsid w:val="00872B0A"/>
    <w:rsid w:val="00873965"/>
    <w:rsid w:val="008739C3"/>
    <w:rsid w:val="0087450D"/>
    <w:rsid w:val="00874895"/>
    <w:rsid w:val="00875082"/>
    <w:rsid w:val="00875BE3"/>
    <w:rsid w:val="00876502"/>
    <w:rsid w:val="00876612"/>
    <w:rsid w:val="00876668"/>
    <w:rsid w:val="00876C28"/>
    <w:rsid w:val="008770A1"/>
    <w:rsid w:val="008772AD"/>
    <w:rsid w:val="00877B1D"/>
    <w:rsid w:val="00877FF6"/>
    <w:rsid w:val="00880909"/>
    <w:rsid w:val="00880F10"/>
    <w:rsid w:val="0088169C"/>
    <w:rsid w:val="008817ED"/>
    <w:rsid w:val="0088183A"/>
    <w:rsid w:val="00881AA3"/>
    <w:rsid w:val="00881F92"/>
    <w:rsid w:val="00882BA5"/>
    <w:rsid w:val="0088333D"/>
    <w:rsid w:val="008839D3"/>
    <w:rsid w:val="0088418C"/>
    <w:rsid w:val="0088433E"/>
    <w:rsid w:val="00884684"/>
    <w:rsid w:val="008846CF"/>
    <w:rsid w:val="00884E83"/>
    <w:rsid w:val="00884F0D"/>
    <w:rsid w:val="00884F4D"/>
    <w:rsid w:val="00885957"/>
    <w:rsid w:val="00885998"/>
    <w:rsid w:val="00886EB2"/>
    <w:rsid w:val="00890E14"/>
    <w:rsid w:val="008913F3"/>
    <w:rsid w:val="00891E8E"/>
    <w:rsid w:val="00891EA5"/>
    <w:rsid w:val="008932CC"/>
    <w:rsid w:val="008943F7"/>
    <w:rsid w:val="0089459A"/>
    <w:rsid w:val="008946CB"/>
    <w:rsid w:val="008959A9"/>
    <w:rsid w:val="00896008"/>
    <w:rsid w:val="0089646A"/>
    <w:rsid w:val="0089655E"/>
    <w:rsid w:val="00896D56"/>
    <w:rsid w:val="008A0694"/>
    <w:rsid w:val="008A1AE8"/>
    <w:rsid w:val="008A1BD1"/>
    <w:rsid w:val="008A1C1A"/>
    <w:rsid w:val="008A233B"/>
    <w:rsid w:val="008A2505"/>
    <w:rsid w:val="008A2ED5"/>
    <w:rsid w:val="008A346E"/>
    <w:rsid w:val="008A38BB"/>
    <w:rsid w:val="008A39C9"/>
    <w:rsid w:val="008A3E06"/>
    <w:rsid w:val="008A3FE8"/>
    <w:rsid w:val="008A405B"/>
    <w:rsid w:val="008A4145"/>
    <w:rsid w:val="008A42FE"/>
    <w:rsid w:val="008A43C2"/>
    <w:rsid w:val="008A4792"/>
    <w:rsid w:val="008A4C95"/>
    <w:rsid w:val="008A5FE2"/>
    <w:rsid w:val="008A6811"/>
    <w:rsid w:val="008A7A26"/>
    <w:rsid w:val="008A7C5B"/>
    <w:rsid w:val="008A7FF8"/>
    <w:rsid w:val="008B0F05"/>
    <w:rsid w:val="008B1AAE"/>
    <w:rsid w:val="008B2406"/>
    <w:rsid w:val="008B28B8"/>
    <w:rsid w:val="008B3154"/>
    <w:rsid w:val="008B371B"/>
    <w:rsid w:val="008B3AA6"/>
    <w:rsid w:val="008B41E9"/>
    <w:rsid w:val="008B4613"/>
    <w:rsid w:val="008B4DF6"/>
    <w:rsid w:val="008B56FC"/>
    <w:rsid w:val="008B5A58"/>
    <w:rsid w:val="008B67BE"/>
    <w:rsid w:val="008B6880"/>
    <w:rsid w:val="008B6DC3"/>
    <w:rsid w:val="008B7606"/>
    <w:rsid w:val="008B7731"/>
    <w:rsid w:val="008B7A7A"/>
    <w:rsid w:val="008C0210"/>
    <w:rsid w:val="008C04FD"/>
    <w:rsid w:val="008C0A77"/>
    <w:rsid w:val="008C0B66"/>
    <w:rsid w:val="008C15C2"/>
    <w:rsid w:val="008C2485"/>
    <w:rsid w:val="008C2684"/>
    <w:rsid w:val="008C2CD3"/>
    <w:rsid w:val="008C39A9"/>
    <w:rsid w:val="008C3B87"/>
    <w:rsid w:val="008C3C8E"/>
    <w:rsid w:val="008C42BE"/>
    <w:rsid w:val="008C4D36"/>
    <w:rsid w:val="008C5446"/>
    <w:rsid w:val="008C6BDD"/>
    <w:rsid w:val="008C6EAE"/>
    <w:rsid w:val="008C6EB6"/>
    <w:rsid w:val="008C6F21"/>
    <w:rsid w:val="008C7322"/>
    <w:rsid w:val="008C7379"/>
    <w:rsid w:val="008C79D0"/>
    <w:rsid w:val="008C7FDC"/>
    <w:rsid w:val="008D00FE"/>
    <w:rsid w:val="008D014A"/>
    <w:rsid w:val="008D0F1D"/>
    <w:rsid w:val="008D192D"/>
    <w:rsid w:val="008D1FE9"/>
    <w:rsid w:val="008D377F"/>
    <w:rsid w:val="008D38E6"/>
    <w:rsid w:val="008D5970"/>
    <w:rsid w:val="008D5C1F"/>
    <w:rsid w:val="008D61FE"/>
    <w:rsid w:val="008E1D5C"/>
    <w:rsid w:val="008E1E68"/>
    <w:rsid w:val="008E1FAF"/>
    <w:rsid w:val="008E1FD6"/>
    <w:rsid w:val="008E20D1"/>
    <w:rsid w:val="008E2AD5"/>
    <w:rsid w:val="008E2E1D"/>
    <w:rsid w:val="008E2F25"/>
    <w:rsid w:val="008E3D76"/>
    <w:rsid w:val="008E3E21"/>
    <w:rsid w:val="008E4437"/>
    <w:rsid w:val="008E4DE1"/>
    <w:rsid w:val="008E5289"/>
    <w:rsid w:val="008E57D2"/>
    <w:rsid w:val="008E5875"/>
    <w:rsid w:val="008E697E"/>
    <w:rsid w:val="008E6DE7"/>
    <w:rsid w:val="008E6E12"/>
    <w:rsid w:val="008E7882"/>
    <w:rsid w:val="008E79AD"/>
    <w:rsid w:val="008F0D30"/>
    <w:rsid w:val="008F0DFD"/>
    <w:rsid w:val="008F0FF3"/>
    <w:rsid w:val="008F115A"/>
    <w:rsid w:val="008F1858"/>
    <w:rsid w:val="008F27DF"/>
    <w:rsid w:val="008F2DAB"/>
    <w:rsid w:val="008F3011"/>
    <w:rsid w:val="008F318C"/>
    <w:rsid w:val="008F3985"/>
    <w:rsid w:val="008F3E45"/>
    <w:rsid w:val="008F589B"/>
    <w:rsid w:val="008F5B18"/>
    <w:rsid w:val="008F5EE5"/>
    <w:rsid w:val="008F6022"/>
    <w:rsid w:val="008F6173"/>
    <w:rsid w:val="008F634A"/>
    <w:rsid w:val="008F6D64"/>
    <w:rsid w:val="008F7F33"/>
    <w:rsid w:val="009000FB"/>
    <w:rsid w:val="00900265"/>
    <w:rsid w:val="00900349"/>
    <w:rsid w:val="00900EE7"/>
    <w:rsid w:val="00901418"/>
    <w:rsid w:val="009016E6"/>
    <w:rsid w:val="00901EA0"/>
    <w:rsid w:val="00902377"/>
    <w:rsid w:val="009030F2"/>
    <w:rsid w:val="0090420B"/>
    <w:rsid w:val="009048D6"/>
    <w:rsid w:val="00905268"/>
    <w:rsid w:val="00905F41"/>
    <w:rsid w:val="00906D2C"/>
    <w:rsid w:val="00907662"/>
    <w:rsid w:val="00907781"/>
    <w:rsid w:val="00907C5D"/>
    <w:rsid w:val="00907FB8"/>
    <w:rsid w:val="0091013A"/>
    <w:rsid w:val="009103A0"/>
    <w:rsid w:val="00911981"/>
    <w:rsid w:val="00912327"/>
    <w:rsid w:val="009132B0"/>
    <w:rsid w:val="00914D3B"/>
    <w:rsid w:val="00915912"/>
    <w:rsid w:val="009167EA"/>
    <w:rsid w:val="0091697D"/>
    <w:rsid w:val="00916AFA"/>
    <w:rsid w:val="00916FD6"/>
    <w:rsid w:val="009170F2"/>
    <w:rsid w:val="00917480"/>
    <w:rsid w:val="00920002"/>
    <w:rsid w:val="009216B7"/>
    <w:rsid w:val="009219AB"/>
    <w:rsid w:val="00922038"/>
    <w:rsid w:val="00922791"/>
    <w:rsid w:val="00922C1A"/>
    <w:rsid w:val="009234B1"/>
    <w:rsid w:val="009238D0"/>
    <w:rsid w:val="00923DC4"/>
    <w:rsid w:val="00923F63"/>
    <w:rsid w:val="00924029"/>
    <w:rsid w:val="00924659"/>
    <w:rsid w:val="00924EF6"/>
    <w:rsid w:val="0092640E"/>
    <w:rsid w:val="009269C9"/>
    <w:rsid w:val="0092718B"/>
    <w:rsid w:val="0092783D"/>
    <w:rsid w:val="0092792F"/>
    <w:rsid w:val="00930591"/>
    <w:rsid w:val="009314BD"/>
    <w:rsid w:val="00931EE1"/>
    <w:rsid w:val="0093233C"/>
    <w:rsid w:val="009323FC"/>
    <w:rsid w:val="00932489"/>
    <w:rsid w:val="009328BA"/>
    <w:rsid w:val="00932FE0"/>
    <w:rsid w:val="00933822"/>
    <w:rsid w:val="00934195"/>
    <w:rsid w:val="00934597"/>
    <w:rsid w:val="00934786"/>
    <w:rsid w:val="0093484E"/>
    <w:rsid w:val="00936592"/>
    <w:rsid w:val="00937679"/>
    <w:rsid w:val="00937C33"/>
    <w:rsid w:val="00940507"/>
    <w:rsid w:val="00940CDC"/>
    <w:rsid w:val="00941436"/>
    <w:rsid w:val="009422E7"/>
    <w:rsid w:val="009426BF"/>
    <w:rsid w:val="00942910"/>
    <w:rsid w:val="00942BE8"/>
    <w:rsid w:val="0094343E"/>
    <w:rsid w:val="00943452"/>
    <w:rsid w:val="00944CF5"/>
    <w:rsid w:val="00944D2A"/>
    <w:rsid w:val="009466AA"/>
    <w:rsid w:val="009466C1"/>
    <w:rsid w:val="00946BA0"/>
    <w:rsid w:val="00946D26"/>
    <w:rsid w:val="00946E68"/>
    <w:rsid w:val="00947640"/>
    <w:rsid w:val="009505C9"/>
    <w:rsid w:val="00950EF7"/>
    <w:rsid w:val="009511AB"/>
    <w:rsid w:val="00951303"/>
    <w:rsid w:val="00951714"/>
    <w:rsid w:val="0095193B"/>
    <w:rsid w:val="00951DA6"/>
    <w:rsid w:val="00951FEF"/>
    <w:rsid w:val="0095249C"/>
    <w:rsid w:val="00953376"/>
    <w:rsid w:val="009533C3"/>
    <w:rsid w:val="0095426E"/>
    <w:rsid w:val="00954701"/>
    <w:rsid w:val="00954C69"/>
    <w:rsid w:val="00954F20"/>
    <w:rsid w:val="00955521"/>
    <w:rsid w:val="00955733"/>
    <w:rsid w:val="00956780"/>
    <w:rsid w:val="0095731A"/>
    <w:rsid w:val="0095744B"/>
    <w:rsid w:val="00957675"/>
    <w:rsid w:val="0096023B"/>
    <w:rsid w:val="009603C0"/>
    <w:rsid w:val="00961DF5"/>
    <w:rsid w:val="00961E27"/>
    <w:rsid w:val="0096218D"/>
    <w:rsid w:val="009628FA"/>
    <w:rsid w:val="00963120"/>
    <w:rsid w:val="0096329F"/>
    <w:rsid w:val="00963DAA"/>
    <w:rsid w:val="009644FF"/>
    <w:rsid w:val="00964D7A"/>
    <w:rsid w:val="009656AB"/>
    <w:rsid w:val="009656D9"/>
    <w:rsid w:val="00965916"/>
    <w:rsid w:val="0096685D"/>
    <w:rsid w:val="00966C4E"/>
    <w:rsid w:val="00966DFB"/>
    <w:rsid w:val="0096742E"/>
    <w:rsid w:val="00967BB2"/>
    <w:rsid w:val="00967DE1"/>
    <w:rsid w:val="00967EFA"/>
    <w:rsid w:val="00970290"/>
    <w:rsid w:val="0097098D"/>
    <w:rsid w:val="00970DCE"/>
    <w:rsid w:val="009714DA"/>
    <w:rsid w:val="00971C5C"/>
    <w:rsid w:val="009725B0"/>
    <w:rsid w:val="0097271F"/>
    <w:rsid w:val="0097354A"/>
    <w:rsid w:val="009737C2"/>
    <w:rsid w:val="00973D0B"/>
    <w:rsid w:val="009746B5"/>
    <w:rsid w:val="00976025"/>
    <w:rsid w:val="0097631E"/>
    <w:rsid w:val="00976A97"/>
    <w:rsid w:val="0097731D"/>
    <w:rsid w:val="009778DD"/>
    <w:rsid w:val="00977D35"/>
    <w:rsid w:val="00977FA2"/>
    <w:rsid w:val="00980068"/>
    <w:rsid w:val="00981074"/>
    <w:rsid w:val="00981918"/>
    <w:rsid w:val="00982026"/>
    <w:rsid w:val="0098223C"/>
    <w:rsid w:val="0098255E"/>
    <w:rsid w:val="00982DBC"/>
    <w:rsid w:val="0098383B"/>
    <w:rsid w:val="0098425F"/>
    <w:rsid w:val="00984348"/>
    <w:rsid w:val="0098444A"/>
    <w:rsid w:val="00984E70"/>
    <w:rsid w:val="00984F9B"/>
    <w:rsid w:val="00985070"/>
    <w:rsid w:val="009858D1"/>
    <w:rsid w:val="00986337"/>
    <w:rsid w:val="009866E7"/>
    <w:rsid w:val="00986714"/>
    <w:rsid w:val="00987028"/>
    <w:rsid w:val="0098727D"/>
    <w:rsid w:val="00987308"/>
    <w:rsid w:val="00987460"/>
    <w:rsid w:val="009876FA"/>
    <w:rsid w:val="00987968"/>
    <w:rsid w:val="009879A7"/>
    <w:rsid w:val="00987A70"/>
    <w:rsid w:val="00987BA7"/>
    <w:rsid w:val="00987C75"/>
    <w:rsid w:val="00987F38"/>
    <w:rsid w:val="00990F2B"/>
    <w:rsid w:val="00991303"/>
    <w:rsid w:val="009913E3"/>
    <w:rsid w:val="00991F90"/>
    <w:rsid w:val="009926EB"/>
    <w:rsid w:val="00993A93"/>
    <w:rsid w:val="00994E53"/>
    <w:rsid w:val="009955F0"/>
    <w:rsid w:val="00995E60"/>
    <w:rsid w:val="009961B3"/>
    <w:rsid w:val="0099638E"/>
    <w:rsid w:val="00996705"/>
    <w:rsid w:val="00996F92"/>
    <w:rsid w:val="009972C7"/>
    <w:rsid w:val="009974F0"/>
    <w:rsid w:val="009A06D2"/>
    <w:rsid w:val="009A19AB"/>
    <w:rsid w:val="009A1AFD"/>
    <w:rsid w:val="009A1B3E"/>
    <w:rsid w:val="009A1BC8"/>
    <w:rsid w:val="009A1DD6"/>
    <w:rsid w:val="009A26A5"/>
    <w:rsid w:val="009A2728"/>
    <w:rsid w:val="009A2B69"/>
    <w:rsid w:val="009A30AD"/>
    <w:rsid w:val="009A36A5"/>
    <w:rsid w:val="009A4F6A"/>
    <w:rsid w:val="009A5C43"/>
    <w:rsid w:val="009A5F2E"/>
    <w:rsid w:val="009A61AD"/>
    <w:rsid w:val="009A750D"/>
    <w:rsid w:val="009A754E"/>
    <w:rsid w:val="009B00A1"/>
    <w:rsid w:val="009B0454"/>
    <w:rsid w:val="009B0A92"/>
    <w:rsid w:val="009B0BB7"/>
    <w:rsid w:val="009B11D2"/>
    <w:rsid w:val="009B13CA"/>
    <w:rsid w:val="009B1CAA"/>
    <w:rsid w:val="009B1FF5"/>
    <w:rsid w:val="009B21C5"/>
    <w:rsid w:val="009B23EB"/>
    <w:rsid w:val="009B2C48"/>
    <w:rsid w:val="009B410C"/>
    <w:rsid w:val="009B44BB"/>
    <w:rsid w:val="009B4DEC"/>
    <w:rsid w:val="009B560F"/>
    <w:rsid w:val="009B6861"/>
    <w:rsid w:val="009B6A74"/>
    <w:rsid w:val="009B72FE"/>
    <w:rsid w:val="009B79AF"/>
    <w:rsid w:val="009B7ACC"/>
    <w:rsid w:val="009B7C4F"/>
    <w:rsid w:val="009C0210"/>
    <w:rsid w:val="009C0549"/>
    <w:rsid w:val="009C0FA3"/>
    <w:rsid w:val="009C12B6"/>
    <w:rsid w:val="009C2093"/>
    <w:rsid w:val="009C2E18"/>
    <w:rsid w:val="009C2F88"/>
    <w:rsid w:val="009C3A23"/>
    <w:rsid w:val="009C3B2D"/>
    <w:rsid w:val="009C3DE1"/>
    <w:rsid w:val="009C4977"/>
    <w:rsid w:val="009C4B9C"/>
    <w:rsid w:val="009C6065"/>
    <w:rsid w:val="009C61C6"/>
    <w:rsid w:val="009C6576"/>
    <w:rsid w:val="009C68E8"/>
    <w:rsid w:val="009C6969"/>
    <w:rsid w:val="009C6C80"/>
    <w:rsid w:val="009C6E9A"/>
    <w:rsid w:val="009C70BE"/>
    <w:rsid w:val="009C7B8E"/>
    <w:rsid w:val="009C7CA8"/>
    <w:rsid w:val="009C7E72"/>
    <w:rsid w:val="009D03FB"/>
    <w:rsid w:val="009D04F2"/>
    <w:rsid w:val="009D0D9C"/>
    <w:rsid w:val="009D135B"/>
    <w:rsid w:val="009D14C4"/>
    <w:rsid w:val="009D1E6D"/>
    <w:rsid w:val="009D27A7"/>
    <w:rsid w:val="009D38FF"/>
    <w:rsid w:val="009D3CBF"/>
    <w:rsid w:val="009D4BC8"/>
    <w:rsid w:val="009D4F46"/>
    <w:rsid w:val="009D52EB"/>
    <w:rsid w:val="009D556E"/>
    <w:rsid w:val="009D5CE1"/>
    <w:rsid w:val="009D6FC0"/>
    <w:rsid w:val="009D7564"/>
    <w:rsid w:val="009D7732"/>
    <w:rsid w:val="009D7A76"/>
    <w:rsid w:val="009D7C3E"/>
    <w:rsid w:val="009D7D91"/>
    <w:rsid w:val="009D7E0B"/>
    <w:rsid w:val="009E065A"/>
    <w:rsid w:val="009E07C9"/>
    <w:rsid w:val="009E07E3"/>
    <w:rsid w:val="009E1815"/>
    <w:rsid w:val="009E1C21"/>
    <w:rsid w:val="009E2566"/>
    <w:rsid w:val="009E2906"/>
    <w:rsid w:val="009E3382"/>
    <w:rsid w:val="009E39D0"/>
    <w:rsid w:val="009E3FD7"/>
    <w:rsid w:val="009E4713"/>
    <w:rsid w:val="009E4A0C"/>
    <w:rsid w:val="009E4D60"/>
    <w:rsid w:val="009E51F5"/>
    <w:rsid w:val="009E52C3"/>
    <w:rsid w:val="009E620E"/>
    <w:rsid w:val="009E66B9"/>
    <w:rsid w:val="009E6AA8"/>
    <w:rsid w:val="009E76D2"/>
    <w:rsid w:val="009E7733"/>
    <w:rsid w:val="009E7A5E"/>
    <w:rsid w:val="009F0168"/>
    <w:rsid w:val="009F0338"/>
    <w:rsid w:val="009F08F7"/>
    <w:rsid w:val="009F0AE3"/>
    <w:rsid w:val="009F1AD9"/>
    <w:rsid w:val="009F1F27"/>
    <w:rsid w:val="009F2871"/>
    <w:rsid w:val="009F3911"/>
    <w:rsid w:val="009F3B2A"/>
    <w:rsid w:val="009F3DE0"/>
    <w:rsid w:val="009F406B"/>
    <w:rsid w:val="009F40FC"/>
    <w:rsid w:val="009F45EB"/>
    <w:rsid w:val="009F4771"/>
    <w:rsid w:val="009F4E85"/>
    <w:rsid w:val="009F518D"/>
    <w:rsid w:val="009F54CE"/>
    <w:rsid w:val="009F5748"/>
    <w:rsid w:val="009F59A8"/>
    <w:rsid w:val="009F6444"/>
    <w:rsid w:val="009F6967"/>
    <w:rsid w:val="009F6E1C"/>
    <w:rsid w:val="00A00D6E"/>
    <w:rsid w:val="00A016B5"/>
    <w:rsid w:val="00A01710"/>
    <w:rsid w:val="00A01B5F"/>
    <w:rsid w:val="00A022F0"/>
    <w:rsid w:val="00A023CE"/>
    <w:rsid w:val="00A028D7"/>
    <w:rsid w:val="00A03138"/>
    <w:rsid w:val="00A03148"/>
    <w:rsid w:val="00A03C4F"/>
    <w:rsid w:val="00A03E80"/>
    <w:rsid w:val="00A042B8"/>
    <w:rsid w:val="00A045E0"/>
    <w:rsid w:val="00A04B9B"/>
    <w:rsid w:val="00A0532C"/>
    <w:rsid w:val="00A05DE3"/>
    <w:rsid w:val="00A0613E"/>
    <w:rsid w:val="00A062DE"/>
    <w:rsid w:val="00A064B0"/>
    <w:rsid w:val="00A06D01"/>
    <w:rsid w:val="00A07B7E"/>
    <w:rsid w:val="00A104D8"/>
    <w:rsid w:val="00A109C3"/>
    <w:rsid w:val="00A10DD9"/>
    <w:rsid w:val="00A10ED6"/>
    <w:rsid w:val="00A110D7"/>
    <w:rsid w:val="00A1117B"/>
    <w:rsid w:val="00A1130F"/>
    <w:rsid w:val="00A11625"/>
    <w:rsid w:val="00A11CCC"/>
    <w:rsid w:val="00A126D8"/>
    <w:rsid w:val="00A12B7D"/>
    <w:rsid w:val="00A12E1C"/>
    <w:rsid w:val="00A137D1"/>
    <w:rsid w:val="00A1388B"/>
    <w:rsid w:val="00A14130"/>
    <w:rsid w:val="00A147CB"/>
    <w:rsid w:val="00A15419"/>
    <w:rsid w:val="00A15803"/>
    <w:rsid w:val="00A15BD8"/>
    <w:rsid w:val="00A16313"/>
    <w:rsid w:val="00A17094"/>
    <w:rsid w:val="00A17425"/>
    <w:rsid w:val="00A17979"/>
    <w:rsid w:val="00A17AD7"/>
    <w:rsid w:val="00A17C3B"/>
    <w:rsid w:val="00A20125"/>
    <w:rsid w:val="00A207B2"/>
    <w:rsid w:val="00A21559"/>
    <w:rsid w:val="00A221DE"/>
    <w:rsid w:val="00A225C2"/>
    <w:rsid w:val="00A22656"/>
    <w:rsid w:val="00A22A00"/>
    <w:rsid w:val="00A22A95"/>
    <w:rsid w:val="00A23044"/>
    <w:rsid w:val="00A23DE7"/>
    <w:rsid w:val="00A24050"/>
    <w:rsid w:val="00A24552"/>
    <w:rsid w:val="00A24BD8"/>
    <w:rsid w:val="00A25E93"/>
    <w:rsid w:val="00A2653E"/>
    <w:rsid w:val="00A26741"/>
    <w:rsid w:val="00A27A8F"/>
    <w:rsid w:val="00A3024D"/>
    <w:rsid w:val="00A3076F"/>
    <w:rsid w:val="00A30A43"/>
    <w:rsid w:val="00A31528"/>
    <w:rsid w:val="00A31935"/>
    <w:rsid w:val="00A31F2D"/>
    <w:rsid w:val="00A32851"/>
    <w:rsid w:val="00A32C5A"/>
    <w:rsid w:val="00A32D51"/>
    <w:rsid w:val="00A32EC2"/>
    <w:rsid w:val="00A33107"/>
    <w:rsid w:val="00A33575"/>
    <w:rsid w:val="00A33A2B"/>
    <w:rsid w:val="00A33BFC"/>
    <w:rsid w:val="00A33EBB"/>
    <w:rsid w:val="00A348CB"/>
    <w:rsid w:val="00A3498E"/>
    <w:rsid w:val="00A34B80"/>
    <w:rsid w:val="00A352BD"/>
    <w:rsid w:val="00A36F38"/>
    <w:rsid w:val="00A371C8"/>
    <w:rsid w:val="00A372E6"/>
    <w:rsid w:val="00A37D84"/>
    <w:rsid w:val="00A408DD"/>
    <w:rsid w:val="00A40AC5"/>
    <w:rsid w:val="00A41453"/>
    <w:rsid w:val="00A41878"/>
    <w:rsid w:val="00A41B09"/>
    <w:rsid w:val="00A41E06"/>
    <w:rsid w:val="00A43E28"/>
    <w:rsid w:val="00A444B5"/>
    <w:rsid w:val="00A44E51"/>
    <w:rsid w:val="00A45168"/>
    <w:rsid w:val="00A453A4"/>
    <w:rsid w:val="00A45471"/>
    <w:rsid w:val="00A458CC"/>
    <w:rsid w:val="00A45952"/>
    <w:rsid w:val="00A466B4"/>
    <w:rsid w:val="00A46758"/>
    <w:rsid w:val="00A4681E"/>
    <w:rsid w:val="00A46855"/>
    <w:rsid w:val="00A46C0B"/>
    <w:rsid w:val="00A46DA1"/>
    <w:rsid w:val="00A46E95"/>
    <w:rsid w:val="00A4718C"/>
    <w:rsid w:val="00A47C36"/>
    <w:rsid w:val="00A47CD3"/>
    <w:rsid w:val="00A50148"/>
    <w:rsid w:val="00A5052B"/>
    <w:rsid w:val="00A507BE"/>
    <w:rsid w:val="00A50AA1"/>
    <w:rsid w:val="00A516FC"/>
    <w:rsid w:val="00A518DA"/>
    <w:rsid w:val="00A51971"/>
    <w:rsid w:val="00A52279"/>
    <w:rsid w:val="00A524AA"/>
    <w:rsid w:val="00A53124"/>
    <w:rsid w:val="00A5372A"/>
    <w:rsid w:val="00A53B7E"/>
    <w:rsid w:val="00A5404B"/>
    <w:rsid w:val="00A5475A"/>
    <w:rsid w:val="00A54E0B"/>
    <w:rsid w:val="00A55610"/>
    <w:rsid w:val="00A5590F"/>
    <w:rsid w:val="00A55B96"/>
    <w:rsid w:val="00A55BAD"/>
    <w:rsid w:val="00A563A9"/>
    <w:rsid w:val="00A56A61"/>
    <w:rsid w:val="00A56C5A"/>
    <w:rsid w:val="00A573A9"/>
    <w:rsid w:val="00A57A1B"/>
    <w:rsid w:val="00A57BB7"/>
    <w:rsid w:val="00A57DC5"/>
    <w:rsid w:val="00A6016B"/>
    <w:rsid w:val="00A60364"/>
    <w:rsid w:val="00A6106C"/>
    <w:rsid w:val="00A6166B"/>
    <w:rsid w:val="00A61690"/>
    <w:rsid w:val="00A624F4"/>
    <w:rsid w:val="00A64639"/>
    <w:rsid w:val="00A65717"/>
    <w:rsid w:val="00A657BF"/>
    <w:rsid w:val="00A65C44"/>
    <w:rsid w:val="00A6696B"/>
    <w:rsid w:val="00A66CD4"/>
    <w:rsid w:val="00A678DB"/>
    <w:rsid w:val="00A679E7"/>
    <w:rsid w:val="00A67DA2"/>
    <w:rsid w:val="00A67E3C"/>
    <w:rsid w:val="00A67E40"/>
    <w:rsid w:val="00A67F97"/>
    <w:rsid w:val="00A700AC"/>
    <w:rsid w:val="00A70520"/>
    <w:rsid w:val="00A7088E"/>
    <w:rsid w:val="00A70F96"/>
    <w:rsid w:val="00A7161E"/>
    <w:rsid w:val="00A718E7"/>
    <w:rsid w:val="00A7259B"/>
    <w:rsid w:val="00A72E39"/>
    <w:rsid w:val="00A72E8B"/>
    <w:rsid w:val="00A7339B"/>
    <w:rsid w:val="00A73920"/>
    <w:rsid w:val="00A73A68"/>
    <w:rsid w:val="00A73AE2"/>
    <w:rsid w:val="00A73D6C"/>
    <w:rsid w:val="00A74E90"/>
    <w:rsid w:val="00A751A7"/>
    <w:rsid w:val="00A757AD"/>
    <w:rsid w:val="00A766CA"/>
    <w:rsid w:val="00A7676D"/>
    <w:rsid w:val="00A76975"/>
    <w:rsid w:val="00A76B6C"/>
    <w:rsid w:val="00A77097"/>
    <w:rsid w:val="00A77E37"/>
    <w:rsid w:val="00A77E6B"/>
    <w:rsid w:val="00A80B47"/>
    <w:rsid w:val="00A810DE"/>
    <w:rsid w:val="00A81B16"/>
    <w:rsid w:val="00A82BAD"/>
    <w:rsid w:val="00A82D66"/>
    <w:rsid w:val="00A82DE5"/>
    <w:rsid w:val="00A830D7"/>
    <w:rsid w:val="00A83564"/>
    <w:rsid w:val="00A83AA9"/>
    <w:rsid w:val="00A84639"/>
    <w:rsid w:val="00A85174"/>
    <w:rsid w:val="00A8619B"/>
    <w:rsid w:val="00A862FA"/>
    <w:rsid w:val="00A86589"/>
    <w:rsid w:val="00A86EBF"/>
    <w:rsid w:val="00A873D0"/>
    <w:rsid w:val="00A87D68"/>
    <w:rsid w:val="00A9063C"/>
    <w:rsid w:val="00A90A01"/>
    <w:rsid w:val="00A90E1E"/>
    <w:rsid w:val="00A913D4"/>
    <w:rsid w:val="00A92071"/>
    <w:rsid w:val="00A928CF"/>
    <w:rsid w:val="00A92B87"/>
    <w:rsid w:val="00A92BB8"/>
    <w:rsid w:val="00A934CA"/>
    <w:rsid w:val="00A93630"/>
    <w:rsid w:val="00A9386A"/>
    <w:rsid w:val="00A93AA1"/>
    <w:rsid w:val="00A93FF8"/>
    <w:rsid w:val="00A9408F"/>
    <w:rsid w:val="00A940A0"/>
    <w:rsid w:val="00A94232"/>
    <w:rsid w:val="00A949F3"/>
    <w:rsid w:val="00A94DB0"/>
    <w:rsid w:val="00A9501B"/>
    <w:rsid w:val="00A954FA"/>
    <w:rsid w:val="00A959B7"/>
    <w:rsid w:val="00A971AE"/>
    <w:rsid w:val="00A976D0"/>
    <w:rsid w:val="00A97C60"/>
    <w:rsid w:val="00A97CBB"/>
    <w:rsid w:val="00AA0BCB"/>
    <w:rsid w:val="00AA140F"/>
    <w:rsid w:val="00AA17CA"/>
    <w:rsid w:val="00AA184F"/>
    <w:rsid w:val="00AA192D"/>
    <w:rsid w:val="00AA1CE8"/>
    <w:rsid w:val="00AA236D"/>
    <w:rsid w:val="00AA28B5"/>
    <w:rsid w:val="00AA28D7"/>
    <w:rsid w:val="00AA3D29"/>
    <w:rsid w:val="00AA4214"/>
    <w:rsid w:val="00AA4796"/>
    <w:rsid w:val="00AA47EC"/>
    <w:rsid w:val="00AA5012"/>
    <w:rsid w:val="00AA5D0E"/>
    <w:rsid w:val="00AA6395"/>
    <w:rsid w:val="00AA6C13"/>
    <w:rsid w:val="00AA755D"/>
    <w:rsid w:val="00AA777F"/>
    <w:rsid w:val="00AA7F81"/>
    <w:rsid w:val="00AB08AC"/>
    <w:rsid w:val="00AB0E79"/>
    <w:rsid w:val="00AB13C1"/>
    <w:rsid w:val="00AB2264"/>
    <w:rsid w:val="00AB26CD"/>
    <w:rsid w:val="00AB3A84"/>
    <w:rsid w:val="00AB4D62"/>
    <w:rsid w:val="00AB5809"/>
    <w:rsid w:val="00AB62B5"/>
    <w:rsid w:val="00AB62E9"/>
    <w:rsid w:val="00AB63DC"/>
    <w:rsid w:val="00AB66FE"/>
    <w:rsid w:val="00AB7852"/>
    <w:rsid w:val="00AB78BB"/>
    <w:rsid w:val="00AB79E5"/>
    <w:rsid w:val="00AB7AEB"/>
    <w:rsid w:val="00AB7C88"/>
    <w:rsid w:val="00AB7CC1"/>
    <w:rsid w:val="00AB7F00"/>
    <w:rsid w:val="00AB7FBD"/>
    <w:rsid w:val="00AC020F"/>
    <w:rsid w:val="00AC0399"/>
    <w:rsid w:val="00AC07B4"/>
    <w:rsid w:val="00AC0862"/>
    <w:rsid w:val="00AC0CE1"/>
    <w:rsid w:val="00AC0ED6"/>
    <w:rsid w:val="00AC0FBA"/>
    <w:rsid w:val="00AC2208"/>
    <w:rsid w:val="00AC2DB5"/>
    <w:rsid w:val="00AC3BC8"/>
    <w:rsid w:val="00AC4057"/>
    <w:rsid w:val="00AC415D"/>
    <w:rsid w:val="00AC5631"/>
    <w:rsid w:val="00AC5C72"/>
    <w:rsid w:val="00AC665E"/>
    <w:rsid w:val="00AC6A99"/>
    <w:rsid w:val="00AC7E3E"/>
    <w:rsid w:val="00AD0098"/>
    <w:rsid w:val="00AD0232"/>
    <w:rsid w:val="00AD0308"/>
    <w:rsid w:val="00AD17BF"/>
    <w:rsid w:val="00AD1E65"/>
    <w:rsid w:val="00AD20AF"/>
    <w:rsid w:val="00AD2479"/>
    <w:rsid w:val="00AD27CE"/>
    <w:rsid w:val="00AD2C3B"/>
    <w:rsid w:val="00AD2D58"/>
    <w:rsid w:val="00AD3B65"/>
    <w:rsid w:val="00AD3C3F"/>
    <w:rsid w:val="00AD407F"/>
    <w:rsid w:val="00AD41B6"/>
    <w:rsid w:val="00AD4387"/>
    <w:rsid w:val="00AD44C4"/>
    <w:rsid w:val="00AD525B"/>
    <w:rsid w:val="00AD52AA"/>
    <w:rsid w:val="00AD53D4"/>
    <w:rsid w:val="00AD54DB"/>
    <w:rsid w:val="00AD5AD4"/>
    <w:rsid w:val="00AD7ADF"/>
    <w:rsid w:val="00AE064B"/>
    <w:rsid w:val="00AE0744"/>
    <w:rsid w:val="00AE090C"/>
    <w:rsid w:val="00AE0E25"/>
    <w:rsid w:val="00AE10EF"/>
    <w:rsid w:val="00AE12AE"/>
    <w:rsid w:val="00AE15F7"/>
    <w:rsid w:val="00AE17FD"/>
    <w:rsid w:val="00AE1881"/>
    <w:rsid w:val="00AE262E"/>
    <w:rsid w:val="00AE2D51"/>
    <w:rsid w:val="00AE367B"/>
    <w:rsid w:val="00AE37C0"/>
    <w:rsid w:val="00AE5166"/>
    <w:rsid w:val="00AE5199"/>
    <w:rsid w:val="00AE5747"/>
    <w:rsid w:val="00AE600F"/>
    <w:rsid w:val="00AE61D3"/>
    <w:rsid w:val="00AE6394"/>
    <w:rsid w:val="00AE65AC"/>
    <w:rsid w:val="00AE721A"/>
    <w:rsid w:val="00AE7B56"/>
    <w:rsid w:val="00AE7E63"/>
    <w:rsid w:val="00AF1281"/>
    <w:rsid w:val="00AF138D"/>
    <w:rsid w:val="00AF1F1E"/>
    <w:rsid w:val="00AF241D"/>
    <w:rsid w:val="00AF247C"/>
    <w:rsid w:val="00AF278E"/>
    <w:rsid w:val="00AF2946"/>
    <w:rsid w:val="00AF2C83"/>
    <w:rsid w:val="00AF40F6"/>
    <w:rsid w:val="00AF5541"/>
    <w:rsid w:val="00AF5749"/>
    <w:rsid w:val="00AF57B5"/>
    <w:rsid w:val="00AF59F1"/>
    <w:rsid w:val="00AF5AB7"/>
    <w:rsid w:val="00AF5B4A"/>
    <w:rsid w:val="00AF5ED9"/>
    <w:rsid w:val="00AF62C7"/>
    <w:rsid w:val="00AF6421"/>
    <w:rsid w:val="00AF6465"/>
    <w:rsid w:val="00AF6FF8"/>
    <w:rsid w:val="00AF7572"/>
    <w:rsid w:val="00AF78BB"/>
    <w:rsid w:val="00AF7E48"/>
    <w:rsid w:val="00B0073B"/>
    <w:rsid w:val="00B007DF"/>
    <w:rsid w:val="00B009A6"/>
    <w:rsid w:val="00B009BD"/>
    <w:rsid w:val="00B00AB8"/>
    <w:rsid w:val="00B013EB"/>
    <w:rsid w:val="00B01C95"/>
    <w:rsid w:val="00B02CC1"/>
    <w:rsid w:val="00B04014"/>
    <w:rsid w:val="00B049DA"/>
    <w:rsid w:val="00B04A1A"/>
    <w:rsid w:val="00B0599E"/>
    <w:rsid w:val="00B0643B"/>
    <w:rsid w:val="00B065A4"/>
    <w:rsid w:val="00B0783C"/>
    <w:rsid w:val="00B10247"/>
    <w:rsid w:val="00B10AB4"/>
    <w:rsid w:val="00B10CD8"/>
    <w:rsid w:val="00B10CF8"/>
    <w:rsid w:val="00B119A7"/>
    <w:rsid w:val="00B119A9"/>
    <w:rsid w:val="00B11B75"/>
    <w:rsid w:val="00B11E24"/>
    <w:rsid w:val="00B127BC"/>
    <w:rsid w:val="00B141F6"/>
    <w:rsid w:val="00B14737"/>
    <w:rsid w:val="00B15368"/>
    <w:rsid w:val="00B15650"/>
    <w:rsid w:val="00B15BD0"/>
    <w:rsid w:val="00B16DEA"/>
    <w:rsid w:val="00B1712B"/>
    <w:rsid w:val="00B17700"/>
    <w:rsid w:val="00B1771E"/>
    <w:rsid w:val="00B17A87"/>
    <w:rsid w:val="00B17B68"/>
    <w:rsid w:val="00B201D0"/>
    <w:rsid w:val="00B2087D"/>
    <w:rsid w:val="00B21034"/>
    <w:rsid w:val="00B2128A"/>
    <w:rsid w:val="00B22243"/>
    <w:rsid w:val="00B22C5F"/>
    <w:rsid w:val="00B22E2C"/>
    <w:rsid w:val="00B232FB"/>
    <w:rsid w:val="00B23694"/>
    <w:rsid w:val="00B23795"/>
    <w:rsid w:val="00B23C59"/>
    <w:rsid w:val="00B24113"/>
    <w:rsid w:val="00B242F0"/>
    <w:rsid w:val="00B24BD5"/>
    <w:rsid w:val="00B254B9"/>
    <w:rsid w:val="00B25616"/>
    <w:rsid w:val="00B256A8"/>
    <w:rsid w:val="00B25786"/>
    <w:rsid w:val="00B2587E"/>
    <w:rsid w:val="00B25D6B"/>
    <w:rsid w:val="00B266C1"/>
    <w:rsid w:val="00B26C1B"/>
    <w:rsid w:val="00B26FC8"/>
    <w:rsid w:val="00B27302"/>
    <w:rsid w:val="00B275E8"/>
    <w:rsid w:val="00B27A1D"/>
    <w:rsid w:val="00B30283"/>
    <w:rsid w:val="00B304E5"/>
    <w:rsid w:val="00B30A2B"/>
    <w:rsid w:val="00B30FF1"/>
    <w:rsid w:val="00B315FF"/>
    <w:rsid w:val="00B31AA7"/>
    <w:rsid w:val="00B32150"/>
    <w:rsid w:val="00B325C8"/>
    <w:rsid w:val="00B32A9F"/>
    <w:rsid w:val="00B3307D"/>
    <w:rsid w:val="00B33A26"/>
    <w:rsid w:val="00B35750"/>
    <w:rsid w:val="00B35C26"/>
    <w:rsid w:val="00B35C5D"/>
    <w:rsid w:val="00B35F67"/>
    <w:rsid w:val="00B36091"/>
    <w:rsid w:val="00B36750"/>
    <w:rsid w:val="00B37833"/>
    <w:rsid w:val="00B37983"/>
    <w:rsid w:val="00B37D11"/>
    <w:rsid w:val="00B4040E"/>
    <w:rsid w:val="00B40752"/>
    <w:rsid w:val="00B40D9D"/>
    <w:rsid w:val="00B40F51"/>
    <w:rsid w:val="00B42287"/>
    <w:rsid w:val="00B42436"/>
    <w:rsid w:val="00B42925"/>
    <w:rsid w:val="00B42B68"/>
    <w:rsid w:val="00B42C60"/>
    <w:rsid w:val="00B43426"/>
    <w:rsid w:val="00B43434"/>
    <w:rsid w:val="00B43A48"/>
    <w:rsid w:val="00B440F9"/>
    <w:rsid w:val="00B443A8"/>
    <w:rsid w:val="00B44508"/>
    <w:rsid w:val="00B4535A"/>
    <w:rsid w:val="00B47AC3"/>
    <w:rsid w:val="00B504E9"/>
    <w:rsid w:val="00B50E04"/>
    <w:rsid w:val="00B5147C"/>
    <w:rsid w:val="00B52C2A"/>
    <w:rsid w:val="00B53343"/>
    <w:rsid w:val="00B5345B"/>
    <w:rsid w:val="00B5370A"/>
    <w:rsid w:val="00B53B8B"/>
    <w:rsid w:val="00B5412B"/>
    <w:rsid w:val="00B552F6"/>
    <w:rsid w:val="00B554A4"/>
    <w:rsid w:val="00B55D09"/>
    <w:rsid w:val="00B56C8D"/>
    <w:rsid w:val="00B56F0F"/>
    <w:rsid w:val="00B56FB8"/>
    <w:rsid w:val="00B601DE"/>
    <w:rsid w:val="00B6029D"/>
    <w:rsid w:val="00B603D6"/>
    <w:rsid w:val="00B607EC"/>
    <w:rsid w:val="00B60DBC"/>
    <w:rsid w:val="00B61128"/>
    <w:rsid w:val="00B61293"/>
    <w:rsid w:val="00B61ADF"/>
    <w:rsid w:val="00B61CAD"/>
    <w:rsid w:val="00B62A87"/>
    <w:rsid w:val="00B630C9"/>
    <w:rsid w:val="00B634FC"/>
    <w:rsid w:val="00B638B6"/>
    <w:rsid w:val="00B63CD9"/>
    <w:rsid w:val="00B640FC"/>
    <w:rsid w:val="00B64527"/>
    <w:rsid w:val="00B64693"/>
    <w:rsid w:val="00B648C3"/>
    <w:rsid w:val="00B65823"/>
    <w:rsid w:val="00B65D24"/>
    <w:rsid w:val="00B65E14"/>
    <w:rsid w:val="00B65EB0"/>
    <w:rsid w:val="00B6626B"/>
    <w:rsid w:val="00B6650A"/>
    <w:rsid w:val="00B66575"/>
    <w:rsid w:val="00B6677A"/>
    <w:rsid w:val="00B66FA2"/>
    <w:rsid w:val="00B67C1A"/>
    <w:rsid w:val="00B705A3"/>
    <w:rsid w:val="00B705C7"/>
    <w:rsid w:val="00B70AD1"/>
    <w:rsid w:val="00B71208"/>
    <w:rsid w:val="00B71223"/>
    <w:rsid w:val="00B71DBD"/>
    <w:rsid w:val="00B72278"/>
    <w:rsid w:val="00B72324"/>
    <w:rsid w:val="00B72890"/>
    <w:rsid w:val="00B729C4"/>
    <w:rsid w:val="00B72ED0"/>
    <w:rsid w:val="00B735A8"/>
    <w:rsid w:val="00B73CE7"/>
    <w:rsid w:val="00B74284"/>
    <w:rsid w:val="00B7479E"/>
    <w:rsid w:val="00B74887"/>
    <w:rsid w:val="00B74BF6"/>
    <w:rsid w:val="00B74F32"/>
    <w:rsid w:val="00B754C1"/>
    <w:rsid w:val="00B766F5"/>
    <w:rsid w:val="00B768D3"/>
    <w:rsid w:val="00B77F7B"/>
    <w:rsid w:val="00B80881"/>
    <w:rsid w:val="00B80940"/>
    <w:rsid w:val="00B80961"/>
    <w:rsid w:val="00B8141C"/>
    <w:rsid w:val="00B816E0"/>
    <w:rsid w:val="00B822F6"/>
    <w:rsid w:val="00B82361"/>
    <w:rsid w:val="00B8248F"/>
    <w:rsid w:val="00B847C2"/>
    <w:rsid w:val="00B84826"/>
    <w:rsid w:val="00B86380"/>
    <w:rsid w:val="00B87A53"/>
    <w:rsid w:val="00B87A54"/>
    <w:rsid w:val="00B87ED8"/>
    <w:rsid w:val="00B91512"/>
    <w:rsid w:val="00B91632"/>
    <w:rsid w:val="00B919D1"/>
    <w:rsid w:val="00B92C81"/>
    <w:rsid w:val="00B92D10"/>
    <w:rsid w:val="00B92E18"/>
    <w:rsid w:val="00B92FA2"/>
    <w:rsid w:val="00B93530"/>
    <w:rsid w:val="00B937EA"/>
    <w:rsid w:val="00B93A46"/>
    <w:rsid w:val="00B93A49"/>
    <w:rsid w:val="00B93DBD"/>
    <w:rsid w:val="00B94343"/>
    <w:rsid w:val="00B9469F"/>
    <w:rsid w:val="00B94F77"/>
    <w:rsid w:val="00B95109"/>
    <w:rsid w:val="00B95613"/>
    <w:rsid w:val="00B95B98"/>
    <w:rsid w:val="00B960A3"/>
    <w:rsid w:val="00B9688E"/>
    <w:rsid w:val="00B96CC9"/>
    <w:rsid w:val="00B97357"/>
    <w:rsid w:val="00B97433"/>
    <w:rsid w:val="00B97DE7"/>
    <w:rsid w:val="00BA04DA"/>
    <w:rsid w:val="00BA0636"/>
    <w:rsid w:val="00BA066B"/>
    <w:rsid w:val="00BA1023"/>
    <w:rsid w:val="00BA1127"/>
    <w:rsid w:val="00BA11A4"/>
    <w:rsid w:val="00BA17D3"/>
    <w:rsid w:val="00BA1D46"/>
    <w:rsid w:val="00BA2199"/>
    <w:rsid w:val="00BA2357"/>
    <w:rsid w:val="00BA2F05"/>
    <w:rsid w:val="00BA302E"/>
    <w:rsid w:val="00BA329D"/>
    <w:rsid w:val="00BA3FD9"/>
    <w:rsid w:val="00BA42DD"/>
    <w:rsid w:val="00BA4374"/>
    <w:rsid w:val="00BA43AC"/>
    <w:rsid w:val="00BA45F9"/>
    <w:rsid w:val="00BA4ED5"/>
    <w:rsid w:val="00BA63E3"/>
    <w:rsid w:val="00BA6573"/>
    <w:rsid w:val="00BA6E41"/>
    <w:rsid w:val="00BA75F4"/>
    <w:rsid w:val="00BA7812"/>
    <w:rsid w:val="00BA7AA7"/>
    <w:rsid w:val="00BA7D51"/>
    <w:rsid w:val="00BB1715"/>
    <w:rsid w:val="00BB1F8A"/>
    <w:rsid w:val="00BB235E"/>
    <w:rsid w:val="00BB27AB"/>
    <w:rsid w:val="00BB2DE4"/>
    <w:rsid w:val="00BB31C6"/>
    <w:rsid w:val="00BB357D"/>
    <w:rsid w:val="00BB3A9B"/>
    <w:rsid w:val="00BB4EDC"/>
    <w:rsid w:val="00BB548B"/>
    <w:rsid w:val="00BB5DD7"/>
    <w:rsid w:val="00BB5F61"/>
    <w:rsid w:val="00BB60C8"/>
    <w:rsid w:val="00BB7242"/>
    <w:rsid w:val="00BB7477"/>
    <w:rsid w:val="00BB7638"/>
    <w:rsid w:val="00BB7DAD"/>
    <w:rsid w:val="00BB7ECA"/>
    <w:rsid w:val="00BC036D"/>
    <w:rsid w:val="00BC078F"/>
    <w:rsid w:val="00BC230C"/>
    <w:rsid w:val="00BC2543"/>
    <w:rsid w:val="00BC28AE"/>
    <w:rsid w:val="00BC2F27"/>
    <w:rsid w:val="00BC3FB7"/>
    <w:rsid w:val="00BC4205"/>
    <w:rsid w:val="00BC48EE"/>
    <w:rsid w:val="00BC53E2"/>
    <w:rsid w:val="00BC5581"/>
    <w:rsid w:val="00BC5A6F"/>
    <w:rsid w:val="00BC5B1C"/>
    <w:rsid w:val="00BC5DEF"/>
    <w:rsid w:val="00BC610E"/>
    <w:rsid w:val="00BC714F"/>
    <w:rsid w:val="00BC7700"/>
    <w:rsid w:val="00BC7C55"/>
    <w:rsid w:val="00BD053E"/>
    <w:rsid w:val="00BD08AA"/>
    <w:rsid w:val="00BD0F16"/>
    <w:rsid w:val="00BD0FFA"/>
    <w:rsid w:val="00BD171C"/>
    <w:rsid w:val="00BD1DD9"/>
    <w:rsid w:val="00BD1FCD"/>
    <w:rsid w:val="00BD298C"/>
    <w:rsid w:val="00BD2A12"/>
    <w:rsid w:val="00BD2B42"/>
    <w:rsid w:val="00BD2D4C"/>
    <w:rsid w:val="00BD2F95"/>
    <w:rsid w:val="00BD301D"/>
    <w:rsid w:val="00BD336F"/>
    <w:rsid w:val="00BD3563"/>
    <w:rsid w:val="00BD3B83"/>
    <w:rsid w:val="00BD3E2C"/>
    <w:rsid w:val="00BD3F3F"/>
    <w:rsid w:val="00BD3F8A"/>
    <w:rsid w:val="00BD4076"/>
    <w:rsid w:val="00BD47AD"/>
    <w:rsid w:val="00BD47D6"/>
    <w:rsid w:val="00BD4868"/>
    <w:rsid w:val="00BD526A"/>
    <w:rsid w:val="00BD5F6B"/>
    <w:rsid w:val="00BD61FB"/>
    <w:rsid w:val="00BD672A"/>
    <w:rsid w:val="00BD6824"/>
    <w:rsid w:val="00BD7893"/>
    <w:rsid w:val="00BE0213"/>
    <w:rsid w:val="00BE0718"/>
    <w:rsid w:val="00BE0788"/>
    <w:rsid w:val="00BE094D"/>
    <w:rsid w:val="00BE1735"/>
    <w:rsid w:val="00BE19FA"/>
    <w:rsid w:val="00BE20DF"/>
    <w:rsid w:val="00BE26CB"/>
    <w:rsid w:val="00BE2731"/>
    <w:rsid w:val="00BE2BCB"/>
    <w:rsid w:val="00BE4566"/>
    <w:rsid w:val="00BE46D6"/>
    <w:rsid w:val="00BE4960"/>
    <w:rsid w:val="00BE5142"/>
    <w:rsid w:val="00BE6217"/>
    <w:rsid w:val="00BE6680"/>
    <w:rsid w:val="00BE68F8"/>
    <w:rsid w:val="00BE6B57"/>
    <w:rsid w:val="00BE702C"/>
    <w:rsid w:val="00BE719A"/>
    <w:rsid w:val="00BE734A"/>
    <w:rsid w:val="00BE75F1"/>
    <w:rsid w:val="00BE7B0D"/>
    <w:rsid w:val="00BF0050"/>
    <w:rsid w:val="00BF03F3"/>
    <w:rsid w:val="00BF0549"/>
    <w:rsid w:val="00BF0DEE"/>
    <w:rsid w:val="00BF101A"/>
    <w:rsid w:val="00BF194E"/>
    <w:rsid w:val="00BF195E"/>
    <w:rsid w:val="00BF2527"/>
    <w:rsid w:val="00BF25AF"/>
    <w:rsid w:val="00BF290B"/>
    <w:rsid w:val="00BF2B7B"/>
    <w:rsid w:val="00BF348A"/>
    <w:rsid w:val="00BF3706"/>
    <w:rsid w:val="00BF3A55"/>
    <w:rsid w:val="00BF43C7"/>
    <w:rsid w:val="00BF48C1"/>
    <w:rsid w:val="00BF494C"/>
    <w:rsid w:val="00BF4ED6"/>
    <w:rsid w:val="00BF4FAB"/>
    <w:rsid w:val="00BF5436"/>
    <w:rsid w:val="00BF56C8"/>
    <w:rsid w:val="00BF605A"/>
    <w:rsid w:val="00BF686B"/>
    <w:rsid w:val="00BF7C46"/>
    <w:rsid w:val="00C003D7"/>
    <w:rsid w:val="00C00D40"/>
    <w:rsid w:val="00C013FB"/>
    <w:rsid w:val="00C019FD"/>
    <w:rsid w:val="00C02A2A"/>
    <w:rsid w:val="00C02F80"/>
    <w:rsid w:val="00C03042"/>
    <w:rsid w:val="00C03814"/>
    <w:rsid w:val="00C03DB9"/>
    <w:rsid w:val="00C047C3"/>
    <w:rsid w:val="00C049A5"/>
    <w:rsid w:val="00C050C6"/>
    <w:rsid w:val="00C05911"/>
    <w:rsid w:val="00C05AAE"/>
    <w:rsid w:val="00C063C5"/>
    <w:rsid w:val="00C0694F"/>
    <w:rsid w:val="00C06BC6"/>
    <w:rsid w:val="00C1001E"/>
    <w:rsid w:val="00C1018E"/>
    <w:rsid w:val="00C103C7"/>
    <w:rsid w:val="00C105B3"/>
    <w:rsid w:val="00C112C9"/>
    <w:rsid w:val="00C1161C"/>
    <w:rsid w:val="00C11725"/>
    <w:rsid w:val="00C11EDD"/>
    <w:rsid w:val="00C12E9D"/>
    <w:rsid w:val="00C12FCB"/>
    <w:rsid w:val="00C1303D"/>
    <w:rsid w:val="00C13930"/>
    <w:rsid w:val="00C14337"/>
    <w:rsid w:val="00C1438D"/>
    <w:rsid w:val="00C1461D"/>
    <w:rsid w:val="00C15AB5"/>
    <w:rsid w:val="00C17D7B"/>
    <w:rsid w:val="00C2093C"/>
    <w:rsid w:val="00C20998"/>
    <w:rsid w:val="00C21775"/>
    <w:rsid w:val="00C21ACB"/>
    <w:rsid w:val="00C221D9"/>
    <w:rsid w:val="00C22413"/>
    <w:rsid w:val="00C22877"/>
    <w:rsid w:val="00C228B8"/>
    <w:rsid w:val="00C22BD2"/>
    <w:rsid w:val="00C22C76"/>
    <w:rsid w:val="00C22DB5"/>
    <w:rsid w:val="00C23498"/>
    <w:rsid w:val="00C23A79"/>
    <w:rsid w:val="00C24ABC"/>
    <w:rsid w:val="00C253E5"/>
    <w:rsid w:val="00C25D4A"/>
    <w:rsid w:val="00C25ECD"/>
    <w:rsid w:val="00C26F33"/>
    <w:rsid w:val="00C27520"/>
    <w:rsid w:val="00C27DA4"/>
    <w:rsid w:val="00C30DC7"/>
    <w:rsid w:val="00C30E3C"/>
    <w:rsid w:val="00C31566"/>
    <w:rsid w:val="00C3205A"/>
    <w:rsid w:val="00C3253E"/>
    <w:rsid w:val="00C32AD7"/>
    <w:rsid w:val="00C335A9"/>
    <w:rsid w:val="00C336A3"/>
    <w:rsid w:val="00C33B59"/>
    <w:rsid w:val="00C34826"/>
    <w:rsid w:val="00C34ACE"/>
    <w:rsid w:val="00C34B32"/>
    <w:rsid w:val="00C34F05"/>
    <w:rsid w:val="00C34F2A"/>
    <w:rsid w:val="00C35067"/>
    <w:rsid w:val="00C35AF1"/>
    <w:rsid w:val="00C3632C"/>
    <w:rsid w:val="00C3676D"/>
    <w:rsid w:val="00C36BD5"/>
    <w:rsid w:val="00C41AD7"/>
    <w:rsid w:val="00C4339A"/>
    <w:rsid w:val="00C43A1B"/>
    <w:rsid w:val="00C43B33"/>
    <w:rsid w:val="00C4481A"/>
    <w:rsid w:val="00C4490D"/>
    <w:rsid w:val="00C45939"/>
    <w:rsid w:val="00C45A14"/>
    <w:rsid w:val="00C4645B"/>
    <w:rsid w:val="00C46708"/>
    <w:rsid w:val="00C47494"/>
    <w:rsid w:val="00C47C8D"/>
    <w:rsid w:val="00C50F51"/>
    <w:rsid w:val="00C519EB"/>
    <w:rsid w:val="00C51C09"/>
    <w:rsid w:val="00C529EF"/>
    <w:rsid w:val="00C52A6A"/>
    <w:rsid w:val="00C52CD5"/>
    <w:rsid w:val="00C52CFC"/>
    <w:rsid w:val="00C53510"/>
    <w:rsid w:val="00C562D5"/>
    <w:rsid w:val="00C567FB"/>
    <w:rsid w:val="00C56E8E"/>
    <w:rsid w:val="00C56F5F"/>
    <w:rsid w:val="00C57187"/>
    <w:rsid w:val="00C57390"/>
    <w:rsid w:val="00C57825"/>
    <w:rsid w:val="00C579F7"/>
    <w:rsid w:val="00C57F62"/>
    <w:rsid w:val="00C600C1"/>
    <w:rsid w:val="00C60FE3"/>
    <w:rsid w:val="00C6158B"/>
    <w:rsid w:val="00C61C7D"/>
    <w:rsid w:val="00C61D75"/>
    <w:rsid w:val="00C62074"/>
    <w:rsid w:val="00C62C62"/>
    <w:rsid w:val="00C62D01"/>
    <w:rsid w:val="00C63715"/>
    <w:rsid w:val="00C63936"/>
    <w:rsid w:val="00C63D73"/>
    <w:rsid w:val="00C64675"/>
    <w:rsid w:val="00C647E9"/>
    <w:rsid w:val="00C65926"/>
    <w:rsid w:val="00C660D2"/>
    <w:rsid w:val="00C66390"/>
    <w:rsid w:val="00C66D24"/>
    <w:rsid w:val="00C67F2A"/>
    <w:rsid w:val="00C7009B"/>
    <w:rsid w:val="00C7028B"/>
    <w:rsid w:val="00C713F5"/>
    <w:rsid w:val="00C71772"/>
    <w:rsid w:val="00C719D2"/>
    <w:rsid w:val="00C720F7"/>
    <w:rsid w:val="00C72DC3"/>
    <w:rsid w:val="00C735FC"/>
    <w:rsid w:val="00C73C4B"/>
    <w:rsid w:val="00C73C4D"/>
    <w:rsid w:val="00C7414E"/>
    <w:rsid w:val="00C7430B"/>
    <w:rsid w:val="00C759F9"/>
    <w:rsid w:val="00C75D65"/>
    <w:rsid w:val="00C76801"/>
    <w:rsid w:val="00C76D40"/>
    <w:rsid w:val="00C77200"/>
    <w:rsid w:val="00C7755A"/>
    <w:rsid w:val="00C778F3"/>
    <w:rsid w:val="00C77BBC"/>
    <w:rsid w:val="00C77F3B"/>
    <w:rsid w:val="00C80930"/>
    <w:rsid w:val="00C80C78"/>
    <w:rsid w:val="00C819A2"/>
    <w:rsid w:val="00C81F0B"/>
    <w:rsid w:val="00C82FA9"/>
    <w:rsid w:val="00C844B4"/>
    <w:rsid w:val="00C8482C"/>
    <w:rsid w:val="00C848AA"/>
    <w:rsid w:val="00C84AF4"/>
    <w:rsid w:val="00C85E61"/>
    <w:rsid w:val="00C85FE1"/>
    <w:rsid w:val="00C867B2"/>
    <w:rsid w:val="00C8720B"/>
    <w:rsid w:val="00C875AE"/>
    <w:rsid w:val="00C878C3"/>
    <w:rsid w:val="00C90105"/>
    <w:rsid w:val="00C9048C"/>
    <w:rsid w:val="00C91734"/>
    <w:rsid w:val="00C91B66"/>
    <w:rsid w:val="00C91C94"/>
    <w:rsid w:val="00C91E27"/>
    <w:rsid w:val="00C91E94"/>
    <w:rsid w:val="00C9271D"/>
    <w:rsid w:val="00C9279F"/>
    <w:rsid w:val="00C92BFE"/>
    <w:rsid w:val="00C93329"/>
    <w:rsid w:val="00C93432"/>
    <w:rsid w:val="00C93EF8"/>
    <w:rsid w:val="00C94BB8"/>
    <w:rsid w:val="00C96EE5"/>
    <w:rsid w:val="00C9768D"/>
    <w:rsid w:val="00C97808"/>
    <w:rsid w:val="00C979D3"/>
    <w:rsid w:val="00CA0582"/>
    <w:rsid w:val="00CA1E41"/>
    <w:rsid w:val="00CA26D8"/>
    <w:rsid w:val="00CA32C2"/>
    <w:rsid w:val="00CA3F94"/>
    <w:rsid w:val="00CA4D49"/>
    <w:rsid w:val="00CA4DAA"/>
    <w:rsid w:val="00CA4ED7"/>
    <w:rsid w:val="00CA549C"/>
    <w:rsid w:val="00CA56AC"/>
    <w:rsid w:val="00CA6219"/>
    <w:rsid w:val="00CA6E3B"/>
    <w:rsid w:val="00CA6F02"/>
    <w:rsid w:val="00CA7F0A"/>
    <w:rsid w:val="00CB0034"/>
    <w:rsid w:val="00CB03D8"/>
    <w:rsid w:val="00CB0740"/>
    <w:rsid w:val="00CB0768"/>
    <w:rsid w:val="00CB087B"/>
    <w:rsid w:val="00CB0979"/>
    <w:rsid w:val="00CB1517"/>
    <w:rsid w:val="00CB2BFA"/>
    <w:rsid w:val="00CB3326"/>
    <w:rsid w:val="00CB3A83"/>
    <w:rsid w:val="00CB3B77"/>
    <w:rsid w:val="00CB3E6F"/>
    <w:rsid w:val="00CB4BFF"/>
    <w:rsid w:val="00CB4C03"/>
    <w:rsid w:val="00CB4D3C"/>
    <w:rsid w:val="00CB4DAB"/>
    <w:rsid w:val="00CB4EEE"/>
    <w:rsid w:val="00CB4F86"/>
    <w:rsid w:val="00CB52AA"/>
    <w:rsid w:val="00CB5709"/>
    <w:rsid w:val="00CB704F"/>
    <w:rsid w:val="00CB7571"/>
    <w:rsid w:val="00CB79BB"/>
    <w:rsid w:val="00CC097D"/>
    <w:rsid w:val="00CC0C4C"/>
    <w:rsid w:val="00CC0F6C"/>
    <w:rsid w:val="00CC0FEB"/>
    <w:rsid w:val="00CC1E9E"/>
    <w:rsid w:val="00CC2E25"/>
    <w:rsid w:val="00CC368B"/>
    <w:rsid w:val="00CC3E6A"/>
    <w:rsid w:val="00CC4395"/>
    <w:rsid w:val="00CC44F1"/>
    <w:rsid w:val="00CC49B2"/>
    <w:rsid w:val="00CC4F22"/>
    <w:rsid w:val="00CC56B8"/>
    <w:rsid w:val="00CC5773"/>
    <w:rsid w:val="00CC58CF"/>
    <w:rsid w:val="00CC6146"/>
    <w:rsid w:val="00CC6D96"/>
    <w:rsid w:val="00CC798B"/>
    <w:rsid w:val="00CC7C09"/>
    <w:rsid w:val="00CC7E95"/>
    <w:rsid w:val="00CD0C37"/>
    <w:rsid w:val="00CD0D4B"/>
    <w:rsid w:val="00CD0DB3"/>
    <w:rsid w:val="00CD14DB"/>
    <w:rsid w:val="00CD16D0"/>
    <w:rsid w:val="00CD1C8F"/>
    <w:rsid w:val="00CD2107"/>
    <w:rsid w:val="00CD2788"/>
    <w:rsid w:val="00CD2926"/>
    <w:rsid w:val="00CD2A6D"/>
    <w:rsid w:val="00CD2BA0"/>
    <w:rsid w:val="00CD2EAF"/>
    <w:rsid w:val="00CD3355"/>
    <w:rsid w:val="00CD36E0"/>
    <w:rsid w:val="00CD3AAB"/>
    <w:rsid w:val="00CD4190"/>
    <w:rsid w:val="00CD4398"/>
    <w:rsid w:val="00CD5085"/>
    <w:rsid w:val="00CD5232"/>
    <w:rsid w:val="00CD5558"/>
    <w:rsid w:val="00CD5FC3"/>
    <w:rsid w:val="00CD7491"/>
    <w:rsid w:val="00CD7DBD"/>
    <w:rsid w:val="00CD7FEE"/>
    <w:rsid w:val="00CE099C"/>
    <w:rsid w:val="00CE12FB"/>
    <w:rsid w:val="00CE1E04"/>
    <w:rsid w:val="00CE213D"/>
    <w:rsid w:val="00CE4038"/>
    <w:rsid w:val="00CE43FE"/>
    <w:rsid w:val="00CE510C"/>
    <w:rsid w:val="00CE5791"/>
    <w:rsid w:val="00CE57A3"/>
    <w:rsid w:val="00CE5C15"/>
    <w:rsid w:val="00CE6D34"/>
    <w:rsid w:val="00CE6DDD"/>
    <w:rsid w:val="00CE7DC9"/>
    <w:rsid w:val="00CF00D7"/>
    <w:rsid w:val="00CF063E"/>
    <w:rsid w:val="00CF0907"/>
    <w:rsid w:val="00CF0BD7"/>
    <w:rsid w:val="00CF177D"/>
    <w:rsid w:val="00CF1ADF"/>
    <w:rsid w:val="00CF1B60"/>
    <w:rsid w:val="00CF1E9C"/>
    <w:rsid w:val="00CF2266"/>
    <w:rsid w:val="00CF24E1"/>
    <w:rsid w:val="00CF2728"/>
    <w:rsid w:val="00CF29C6"/>
    <w:rsid w:val="00CF2C90"/>
    <w:rsid w:val="00CF393E"/>
    <w:rsid w:val="00CF3AA3"/>
    <w:rsid w:val="00CF3D33"/>
    <w:rsid w:val="00CF3F9B"/>
    <w:rsid w:val="00CF42C1"/>
    <w:rsid w:val="00CF42CF"/>
    <w:rsid w:val="00CF450C"/>
    <w:rsid w:val="00CF4CBB"/>
    <w:rsid w:val="00CF4D09"/>
    <w:rsid w:val="00CF52E5"/>
    <w:rsid w:val="00CF5CE9"/>
    <w:rsid w:val="00CF5ECB"/>
    <w:rsid w:val="00CF60EB"/>
    <w:rsid w:val="00CF6192"/>
    <w:rsid w:val="00CF6915"/>
    <w:rsid w:val="00CF6A88"/>
    <w:rsid w:val="00CF738F"/>
    <w:rsid w:val="00CF76EC"/>
    <w:rsid w:val="00CF7797"/>
    <w:rsid w:val="00D004AA"/>
    <w:rsid w:val="00D00813"/>
    <w:rsid w:val="00D00A71"/>
    <w:rsid w:val="00D00F23"/>
    <w:rsid w:val="00D01D24"/>
    <w:rsid w:val="00D02578"/>
    <w:rsid w:val="00D0259D"/>
    <w:rsid w:val="00D02AD7"/>
    <w:rsid w:val="00D02C4C"/>
    <w:rsid w:val="00D02F52"/>
    <w:rsid w:val="00D03662"/>
    <w:rsid w:val="00D03A27"/>
    <w:rsid w:val="00D042A0"/>
    <w:rsid w:val="00D0485F"/>
    <w:rsid w:val="00D04C56"/>
    <w:rsid w:val="00D04F0D"/>
    <w:rsid w:val="00D05BA6"/>
    <w:rsid w:val="00D0609A"/>
    <w:rsid w:val="00D0686A"/>
    <w:rsid w:val="00D06D63"/>
    <w:rsid w:val="00D07352"/>
    <w:rsid w:val="00D076BA"/>
    <w:rsid w:val="00D07868"/>
    <w:rsid w:val="00D111F8"/>
    <w:rsid w:val="00D11DD2"/>
    <w:rsid w:val="00D14451"/>
    <w:rsid w:val="00D146F3"/>
    <w:rsid w:val="00D14B0A"/>
    <w:rsid w:val="00D158B1"/>
    <w:rsid w:val="00D15A91"/>
    <w:rsid w:val="00D15C4F"/>
    <w:rsid w:val="00D1651E"/>
    <w:rsid w:val="00D1662F"/>
    <w:rsid w:val="00D2053C"/>
    <w:rsid w:val="00D2078E"/>
    <w:rsid w:val="00D21681"/>
    <w:rsid w:val="00D219E2"/>
    <w:rsid w:val="00D21C30"/>
    <w:rsid w:val="00D22321"/>
    <w:rsid w:val="00D22C6F"/>
    <w:rsid w:val="00D22E41"/>
    <w:rsid w:val="00D230F6"/>
    <w:rsid w:val="00D237C5"/>
    <w:rsid w:val="00D24010"/>
    <w:rsid w:val="00D24131"/>
    <w:rsid w:val="00D24A99"/>
    <w:rsid w:val="00D254E2"/>
    <w:rsid w:val="00D255A9"/>
    <w:rsid w:val="00D25CF7"/>
    <w:rsid w:val="00D25EDF"/>
    <w:rsid w:val="00D2614B"/>
    <w:rsid w:val="00D26395"/>
    <w:rsid w:val="00D26521"/>
    <w:rsid w:val="00D26970"/>
    <w:rsid w:val="00D309AD"/>
    <w:rsid w:val="00D31434"/>
    <w:rsid w:val="00D318D4"/>
    <w:rsid w:val="00D3299D"/>
    <w:rsid w:val="00D32A5D"/>
    <w:rsid w:val="00D32B16"/>
    <w:rsid w:val="00D32D25"/>
    <w:rsid w:val="00D3315A"/>
    <w:rsid w:val="00D33388"/>
    <w:rsid w:val="00D33B5B"/>
    <w:rsid w:val="00D344C1"/>
    <w:rsid w:val="00D34AC4"/>
    <w:rsid w:val="00D34C75"/>
    <w:rsid w:val="00D352F8"/>
    <w:rsid w:val="00D353E2"/>
    <w:rsid w:val="00D35E67"/>
    <w:rsid w:val="00D362D5"/>
    <w:rsid w:val="00D36D3F"/>
    <w:rsid w:val="00D36F25"/>
    <w:rsid w:val="00D373D7"/>
    <w:rsid w:val="00D374E2"/>
    <w:rsid w:val="00D377E6"/>
    <w:rsid w:val="00D4047B"/>
    <w:rsid w:val="00D40862"/>
    <w:rsid w:val="00D4096A"/>
    <w:rsid w:val="00D41369"/>
    <w:rsid w:val="00D416F4"/>
    <w:rsid w:val="00D41C47"/>
    <w:rsid w:val="00D42185"/>
    <w:rsid w:val="00D42540"/>
    <w:rsid w:val="00D437CE"/>
    <w:rsid w:val="00D449F3"/>
    <w:rsid w:val="00D44EF9"/>
    <w:rsid w:val="00D44FE9"/>
    <w:rsid w:val="00D45518"/>
    <w:rsid w:val="00D4599B"/>
    <w:rsid w:val="00D45C6D"/>
    <w:rsid w:val="00D45ED0"/>
    <w:rsid w:val="00D46317"/>
    <w:rsid w:val="00D46F8C"/>
    <w:rsid w:val="00D473F5"/>
    <w:rsid w:val="00D47C79"/>
    <w:rsid w:val="00D50325"/>
    <w:rsid w:val="00D50E38"/>
    <w:rsid w:val="00D5120B"/>
    <w:rsid w:val="00D51276"/>
    <w:rsid w:val="00D51BC5"/>
    <w:rsid w:val="00D5212C"/>
    <w:rsid w:val="00D5273F"/>
    <w:rsid w:val="00D53412"/>
    <w:rsid w:val="00D53525"/>
    <w:rsid w:val="00D53661"/>
    <w:rsid w:val="00D53C4A"/>
    <w:rsid w:val="00D54818"/>
    <w:rsid w:val="00D54910"/>
    <w:rsid w:val="00D54C8D"/>
    <w:rsid w:val="00D55670"/>
    <w:rsid w:val="00D5592B"/>
    <w:rsid w:val="00D56237"/>
    <w:rsid w:val="00D562E6"/>
    <w:rsid w:val="00D56772"/>
    <w:rsid w:val="00D56B74"/>
    <w:rsid w:val="00D56C76"/>
    <w:rsid w:val="00D57F17"/>
    <w:rsid w:val="00D617A4"/>
    <w:rsid w:val="00D62B0F"/>
    <w:rsid w:val="00D6347F"/>
    <w:rsid w:val="00D636CC"/>
    <w:rsid w:val="00D63F03"/>
    <w:rsid w:val="00D63F41"/>
    <w:rsid w:val="00D641F7"/>
    <w:rsid w:val="00D6443E"/>
    <w:rsid w:val="00D644E5"/>
    <w:rsid w:val="00D64CD5"/>
    <w:rsid w:val="00D651C7"/>
    <w:rsid w:val="00D653FB"/>
    <w:rsid w:val="00D65FAC"/>
    <w:rsid w:val="00D660C5"/>
    <w:rsid w:val="00D660FA"/>
    <w:rsid w:val="00D66A2C"/>
    <w:rsid w:val="00D66B8F"/>
    <w:rsid w:val="00D6712F"/>
    <w:rsid w:val="00D67457"/>
    <w:rsid w:val="00D674F4"/>
    <w:rsid w:val="00D67579"/>
    <w:rsid w:val="00D67F19"/>
    <w:rsid w:val="00D70738"/>
    <w:rsid w:val="00D70C79"/>
    <w:rsid w:val="00D719BF"/>
    <w:rsid w:val="00D71CD8"/>
    <w:rsid w:val="00D72F18"/>
    <w:rsid w:val="00D730CA"/>
    <w:rsid w:val="00D736EA"/>
    <w:rsid w:val="00D7385E"/>
    <w:rsid w:val="00D73C08"/>
    <w:rsid w:val="00D73E9E"/>
    <w:rsid w:val="00D74158"/>
    <w:rsid w:val="00D74468"/>
    <w:rsid w:val="00D7497D"/>
    <w:rsid w:val="00D75438"/>
    <w:rsid w:val="00D75779"/>
    <w:rsid w:val="00D75A4E"/>
    <w:rsid w:val="00D75A72"/>
    <w:rsid w:val="00D75A75"/>
    <w:rsid w:val="00D75F65"/>
    <w:rsid w:val="00D76C9D"/>
    <w:rsid w:val="00D76CCC"/>
    <w:rsid w:val="00D770F9"/>
    <w:rsid w:val="00D77ECD"/>
    <w:rsid w:val="00D8037D"/>
    <w:rsid w:val="00D806A2"/>
    <w:rsid w:val="00D807EC"/>
    <w:rsid w:val="00D80A7E"/>
    <w:rsid w:val="00D81999"/>
    <w:rsid w:val="00D82F94"/>
    <w:rsid w:val="00D830F8"/>
    <w:rsid w:val="00D8341B"/>
    <w:rsid w:val="00D834CA"/>
    <w:rsid w:val="00D853C1"/>
    <w:rsid w:val="00D85CAD"/>
    <w:rsid w:val="00D860AB"/>
    <w:rsid w:val="00D866E3"/>
    <w:rsid w:val="00D87043"/>
    <w:rsid w:val="00D871B2"/>
    <w:rsid w:val="00D87572"/>
    <w:rsid w:val="00D87CD8"/>
    <w:rsid w:val="00D903F6"/>
    <w:rsid w:val="00D9049A"/>
    <w:rsid w:val="00D90A70"/>
    <w:rsid w:val="00D90EA5"/>
    <w:rsid w:val="00D91092"/>
    <w:rsid w:val="00D91405"/>
    <w:rsid w:val="00D91E33"/>
    <w:rsid w:val="00D92AD6"/>
    <w:rsid w:val="00D93216"/>
    <w:rsid w:val="00D935B5"/>
    <w:rsid w:val="00D93836"/>
    <w:rsid w:val="00D94071"/>
    <w:rsid w:val="00D94DF9"/>
    <w:rsid w:val="00D95194"/>
    <w:rsid w:val="00D95348"/>
    <w:rsid w:val="00D95FA6"/>
    <w:rsid w:val="00D97549"/>
    <w:rsid w:val="00D97586"/>
    <w:rsid w:val="00D97A6F"/>
    <w:rsid w:val="00D97BC3"/>
    <w:rsid w:val="00DA061A"/>
    <w:rsid w:val="00DA12A6"/>
    <w:rsid w:val="00DA16FC"/>
    <w:rsid w:val="00DA1AB5"/>
    <w:rsid w:val="00DA1C66"/>
    <w:rsid w:val="00DA27E6"/>
    <w:rsid w:val="00DA316F"/>
    <w:rsid w:val="00DA4222"/>
    <w:rsid w:val="00DA4522"/>
    <w:rsid w:val="00DA496A"/>
    <w:rsid w:val="00DA56BE"/>
    <w:rsid w:val="00DA5B31"/>
    <w:rsid w:val="00DA5BE1"/>
    <w:rsid w:val="00DA673B"/>
    <w:rsid w:val="00DA747E"/>
    <w:rsid w:val="00DA7813"/>
    <w:rsid w:val="00DA7A63"/>
    <w:rsid w:val="00DA7E05"/>
    <w:rsid w:val="00DB0122"/>
    <w:rsid w:val="00DB0A2C"/>
    <w:rsid w:val="00DB0AE0"/>
    <w:rsid w:val="00DB1E0A"/>
    <w:rsid w:val="00DB3B65"/>
    <w:rsid w:val="00DB3D21"/>
    <w:rsid w:val="00DB3E94"/>
    <w:rsid w:val="00DB4042"/>
    <w:rsid w:val="00DB4535"/>
    <w:rsid w:val="00DB5672"/>
    <w:rsid w:val="00DB5BA3"/>
    <w:rsid w:val="00DB65D0"/>
    <w:rsid w:val="00DB6E9D"/>
    <w:rsid w:val="00DB7330"/>
    <w:rsid w:val="00DB7576"/>
    <w:rsid w:val="00DC088C"/>
    <w:rsid w:val="00DC175D"/>
    <w:rsid w:val="00DC1960"/>
    <w:rsid w:val="00DC2585"/>
    <w:rsid w:val="00DC25EC"/>
    <w:rsid w:val="00DC29D6"/>
    <w:rsid w:val="00DC2BDE"/>
    <w:rsid w:val="00DC2F28"/>
    <w:rsid w:val="00DC31A6"/>
    <w:rsid w:val="00DC3E99"/>
    <w:rsid w:val="00DC3EE4"/>
    <w:rsid w:val="00DC3EEA"/>
    <w:rsid w:val="00DC49F1"/>
    <w:rsid w:val="00DC4B19"/>
    <w:rsid w:val="00DC5A0A"/>
    <w:rsid w:val="00DC5BCC"/>
    <w:rsid w:val="00DC60DC"/>
    <w:rsid w:val="00DC6AD4"/>
    <w:rsid w:val="00DC7032"/>
    <w:rsid w:val="00DD020C"/>
    <w:rsid w:val="00DD03EB"/>
    <w:rsid w:val="00DD0417"/>
    <w:rsid w:val="00DD128E"/>
    <w:rsid w:val="00DD1790"/>
    <w:rsid w:val="00DD2100"/>
    <w:rsid w:val="00DD35FA"/>
    <w:rsid w:val="00DD3AD3"/>
    <w:rsid w:val="00DD432C"/>
    <w:rsid w:val="00DD4EF3"/>
    <w:rsid w:val="00DD54E0"/>
    <w:rsid w:val="00DD58A0"/>
    <w:rsid w:val="00DD5FDF"/>
    <w:rsid w:val="00DD72C3"/>
    <w:rsid w:val="00DD73A6"/>
    <w:rsid w:val="00DD7454"/>
    <w:rsid w:val="00DD74A8"/>
    <w:rsid w:val="00DD761C"/>
    <w:rsid w:val="00DE1203"/>
    <w:rsid w:val="00DE1265"/>
    <w:rsid w:val="00DE15DB"/>
    <w:rsid w:val="00DE199B"/>
    <w:rsid w:val="00DE19CE"/>
    <w:rsid w:val="00DE1DB8"/>
    <w:rsid w:val="00DE21F7"/>
    <w:rsid w:val="00DE26F1"/>
    <w:rsid w:val="00DE2869"/>
    <w:rsid w:val="00DE2A8A"/>
    <w:rsid w:val="00DE2CDF"/>
    <w:rsid w:val="00DE3040"/>
    <w:rsid w:val="00DE402A"/>
    <w:rsid w:val="00DE436B"/>
    <w:rsid w:val="00DE4894"/>
    <w:rsid w:val="00DE49A5"/>
    <w:rsid w:val="00DE4E58"/>
    <w:rsid w:val="00DE4F1E"/>
    <w:rsid w:val="00DE4FAF"/>
    <w:rsid w:val="00DE555E"/>
    <w:rsid w:val="00DE5FA5"/>
    <w:rsid w:val="00DE600F"/>
    <w:rsid w:val="00DE664B"/>
    <w:rsid w:val="00DE71D0"/>
    <w:rsid w:val="00DE7C2A"/>
    <w:rsid w:val="00DF0007"/>
    <w:rsid w:val="00DF0142"/>
    <w:rsid w:val="00DF01C4"/>
    <w:rsid w:val="00DF0616"/>
    <w:rsid w:val="00DF0C12"/>
    <w:rsid w:val="00DF0F54"/>
    <w:rsid w:val="00DF125C"/>
    <w:rsid w:val="00DF178F"/>
    <w:rsid w:val="00DF22CE"/>
    <w:rsid w:val="00DF2741"/>
    <w:rsid w:val="00DF3131"/>
    <w:rsid w:val="00DF31BD"/>
    <w:rsid w:val="00DF384A"/>
    <w:rsid w:val="00DF3CB5"/>
    <w:rsid w:val="00DF42B2"/>
    <w:rsid w:val="00DF5C1D"/>
    <w:rsid w:val="00DF63DC"/>
    <w:rsid w:val="00DF6548"/>
    <w:rsid w:val="00DF749B"/>
    <w:rsid w:val="00DF7CA7"/>
    <w:rsid w:val="00E00C57"/>
    <w:rsid w:val="00E00D3A"/>
    <w:rsid w:val="00E01972"/>
    <w:rsid w:val="00E02279"/>
    <w:rsid w:val="00E023F1"/>
    <w:rsid w:val="00E0252A"/>
    <w:rsid w:val="00E030F0"/>
    <w:rsid w:val="00E034AF"/>
    <w:rsid w:val="00E0455D"/>
    <w:rsid w:val="00E04AB4"/>
    <w:rsid w:val="00E04D3E"/>
    <w:rsid w:val="00E0555D"/>
    <w:rsid w:val="00E05921"/>
    <w:rsid w:val="00E059E5"/>
    <w:rsid w:val="00E05B80"/>
    <w:rsid w:val="00E05D2A"/>
    <w:rsid w:val="00E062B4"/>
    <w:rsid w:val="00E06560"/>
    <w:rsid w:val="00E06B75"/>
    <w:rsid w:val="00E06F35"/>
    <w:rsid w:val="00E077C9"/>
    <w:rsid w:val="00E07B34"/>
    <w:rsid w:val="00E07BA1"/>
    <w:rsid w:val="00E10598"/>
    <w:rsid w:val="00E105BD"/>
    <w:rsid w:val="00E107EE"/>
    <w:rsid w:val="00E10B02"/>
    <w:rsid w:val="00E11469"/>
    <w:rsid w:val="00E123FF"/>
    <w:rsid w:val="00E12475"/>
    <w:rsid w:val="00E126E9"/>
    <w:rsid w:val="00E12BD1"/>
    <w:rsid w:val="00E12E90"/>
    <w:rsid w:val="00E143BD"/>
    <w:rsid w:val="00E14AD3"/>
    <w:rsid w:val="00E14E9D"/>
    <w:rsid w:val="00E15A86"/>
    <w:rsid w:val="00E15EA4"/>
    <w:rsid w:val="00E15F7D"/>
    <w:rsid w:val="00E16257"/>
    <w:rsid w:val="00E16BEE"/>
    <w:rsid w:val="00E173F0"/>
    <w:rsid w:val="00E2100B"/>
    <w:rsid w:val="00E2180C"/>
    <w:rsid w:val="00E2303C"/>
    <w:rsid w:val="00E23124"/>
    <w:rsid w:val="00E23550"/>
    <w:rsid w:val="00E23EBD"/>
    <w:rsid w:val="00E2403C"/>
    <w:rsid w:val="00E2422B"/>
    <w:rsid w:val="00E24488"/>
    <w:rsid w:val="00E24A28"/>
    <w:rsid w:val="00E25009"/>
    <w:rsid w:val="00E25729"/>
    <w:rsid w:val="00E25AD3"/>
    <w:rsid w:val="00E25AE6"/>
    <w:rsid w:val="00E2664F"/>
    <w:rsid w:val="00E27121"/>
    <w:rsid w:val="00E2726F"/>
    <w:rsid w:val="00E27870"/>
    <w:rsid w:val="00E27C0A"/>
    <w:rsid w:val="00E27CBA"/>
    <w:rsid w:val="00E30172"/>
    <w:rsid w:val="00E30391"/>
    <w:rsid w:val="00E3063E"/>
    <w:rsid w:val="00E30745"/>
    <w:rsid w:val="00E3130C"/>
    <w:rsid w:val="00E31BA4"/>
    <w:rsid w:val="00E31D31"/>
    <w:rsid w:val="00E322D6"/>
    <w:rsid w:val="00E33672"/>
    <w:rsid w:val="00E3376F"/>
    <w:rsid w:val="00E3411E"/>
    <w:rsid w:val="00E34995"/>
    <w:rsid w:val="00E35889"/>
    <w:rsid w:val="00E361F2"/>
    <w:rsid w:val="00E3626A"/>
    <w:rsid w:val="00E365B1"/>
    <w:rsid w:val="00E366AF"/>
    <w:rsid w:val="00E3685C"/>
    <w:rsid w:val="00E36919"/>
    <w:rsid w:val="00E36D09"/>
    <w:rsid w:val="00E37122"/>
    <w:rsid w:val="00E40DB2"/>
    <w:rsid w:val="00E412F4"/>
    <w:rsid w:val="00E41E3E"/>
    <w:rsid w:val="00E42670"/>
    <w:rsid w:val="00E42B15"/>
    <w:rsid w:val="00E43AFC"/>
    <w:rsid w:val="00E43BAD"/>
    <w:rsid w:val="00E44236"/>
    <w:rsid w:val="00E45E94"/>
    <w:rsid w:val="00E46426"/>
    <w:rsid w:val="00E46DC7"/>
    <w:rsid w:val="00E46EEB"/>
    <w:rsid w:val="00E47989"/>
    <w:rsid w:val="00E47CA2"/>
    <w:rsid w:val="00E50748"/>
    <w:rsid w:val="00E508D9"/>
    <w:rsid w:val="00E51C1D"/>
    <w:rsid w:val="00E51D8F"/>
    <w:rsid w:val="00E531A0"/>
    <w:rsid w:val="00E5328E"/>
    <w:rsid w:val="00E532C8"/>
    <w:rsid w:val="00E53C94"/>
    <w:rsid w:val="00E5491F"/>
    <w:rsid w:val="00E54C1E"/>
    <w:rsid w:val="00E54C62"/>
    <w:rsid w:val="00E56F69"/>
    <w:rsid w:val="00E57043"/>
    <w:rsid w:val="00E57265"/>
    <w:rsid w:val="00E5737A"/>
    <w:rsid w:val="00E575CA"/>
    <w:rsid w:val="00E57839"/>
    <w:rsid w:val="00E57917"/>
    <w:rsid w:val="00E57A4F"/>
    <w:rsid w:val="00E57B5C"/>
    <w:rsid w:val="00E602BA"/>
    <w:rsid w:val="00E60576"/>
    <w:rsid w:val="00E605CC"/>
    <w:rsid w:val="00E609E9"/>
    <w:rsid w:val="00E610EB"/>
    <w:rsid w:val="00E6123B"/>
    <w:rsid w:val="00E61EF1"/>
    <w:rsid w:val="00E62B75"/>
    <w:rsid w:val="00E62C0C"/>
    <w:rsid w:val="00E62CB8"/>
    <w:rsid w:val="00E62EDF"/>
    <w:rsid w:val="00E63732"/>
    <w:rsid w:val="00E63989"/>
    <w:rsid w:val="00E6426B"/>
    <w:rsid w:val="00E645BD"/>
    <w:rsid w:val="00E64BA0"/>
    <w:rsid w:val="00E64DE8"/>
    <w:rsid w:val="00E655FC"/>
    <w:rsid w:val="00E65F8F"/>
    <w:rsid w:val="00E6619B"/>
    <w:rsid w:val="00E66C14"/>
    <w:rsid w:val="00E6757B"/>
    <w:rsid w:val="00E675E7"/>
    <w:rsid w:val="00E6790A"/>
    <w:rsid w:val="00E706E1"/>
    <w:rsid w:val="00E70B93"/>
    <w:rsid w:val="00E70BAA"/>
    <w:rsid w:val="00E71A12"/>
    <w:rsid w:val="00E7264F"/>
    <w:rsid w:val="00E72B7F"/>
    <w:rsid w:val="00E72D29"/>
    <w:rsid w:val="00E72DB1"/>
    <w:rsid w:val="00E730E0"/>
    <w:rsid w:val="00E73703"/>
    <w:rsid w:val="00E73F40"/>
    <w:rsid w:val="00E740A0"/>
    <w:rsid w:val="00E74431"/>
    <w:rsid w:val="00E7454E"/>
    <w:rsid w:val="00E75189"/>
    <w:rsid w:val="00E75259"/>
    <w:rsid w:val="00E76390"/>
    <w:rsid w:val="00E763DE"/>
    <w:rsid w:val="00E76983"/>
    <w:rsid w:val="00E76ABD"/>
    <w:rsid w:val="00E773E7"/>
    <w:rsid w:val="00E77426"/>
    <w:rsid w:val="00E776CA"/>
    <w:rsid w:val="00E777D2"/>
    <w:rsid w:val="00E808CA"/>
    <w:rsid w:val="00E80CCC"/>
    <w:rsid w:val="00E820D7"/>
    <w:rsid w:val="00E821FB"/>
    <w:rsid w:val="00E822A3"/>
    <w:rsid w:val="00E8238C"/>
    <w:rsid w:val="00E83977"/>
    <w:rsid w:val="00E84434"/>
    <w:rsid w:val="00E85168"/>
    <w:rsid w:val="00E8537A"/>
    <w:rsid w:val="00E86095"/>
    <w:rsid w:val="00E8658F"/>
    <w:rsid w:val="00E86A3A"/>
    <w:rsid w:val="00E87D87"/>
    <w:rsid w:val="00E87EC7"/>
    <w:rsid w:val="00E9053C"/>
    <w:rsid w:val="00E915A4"/>
    <w:rsid w:val="00E91645"/>
    <w:rsid w:val="00E917AB"/>
    <w:rsid w:val="00E92601"/>
    <w:rsid w:val="00E927F9"/>
    <w:rsid w:val="00E92975"/>
    <w:rsid w:val="00E93763"/>
    <w:rsid w:val="00E93EC0"/>
    <w:rsid w:val="00E94517"/>
    <w:rsid w:val="00E9498A"/>
    <w:rsid w:val="00E952BA"/>
    <w:rsid w:val="00EA0068"/>
    <w:rsid w:val="00EA01E2"/>
    <w:rsid w:val="00EA06AE"/>
    <w:rsid w:val="00EA1EE9"/>
    <w:rsid w:val="00EA1FD4"/>
    <w:rsid w:val="00EA265A"/>
    <w:rsid w:val="00EA2D55"/>
    <w:rsid w:val="00EA39FE"/>
    <w:rsid w:val="00EA3A74"/>
    <w:rsid w:val="00EA4E76"/>
    <w:rsid w:val="00EA4F98"/>
    <w:rsid w:val="00EA58E8"/>
    <w:rsid w:val="00EA5B3C"/>
    <w:rsid w:val="00EA62CC"/>
    <w:rsid w:val="00EA6B89"/>
    <w:rsid w:val="00EA6CAA"/>
    <w:rsid w:val="00EA6DA7"/>
    <w:rsid w:val="00EA7721"/>
    <w:rsid w:val="00EA783E"/>
    <w:rsid w:val="00EA7D3A"/>
    <w:rsid w:val="00EB0BDF"/>
    <w:rsid w:val="00EB0D63"/>
    <w:rsid w:val="00EB10D3"/>
    <w:rsid w:val="00EB15FE"/>
    <w:rsid w:val="00EB165B"/>
    <w:rsid w:val="00EB1777"/>
    <w:rsid w:val="00EB18F2"/>
    <w:rsid w:val="00EB1E77"/>
    <w:rsid w:val="00EB213F"/>
    <w:rsid w:val="00EB2332"/>
    <w:rsid w:val="00EB2391"/>
    <w:rsid w:val="00EB28E6"/>
    <w:rsid w:val="00EB31B4"/>
    <w:rsid w:val="00EB3349"/>
    <w:rsid w:val="00EB3C7B"/>
    <w:rsid w:val="00EB4C91"/>
    <w:rsid w:val="00EB4CF3"/>
    <w:rsid w:val="00EB4CF5"/>
    <w:rsid w:val="00EB545A"/>
    <w:rsid w:val="00EB5D52"/>
    <w:rsid w:val="00EB6EC4"/>
    <w:rsid w:val="00EB7EE9"/>
    <w:rsid w:val="00EC0702"/>
    <w:rsid w:val="00EC07B0"/>
    <w:rsid w:val="00EC099D"/>
    <w:rsid w:val="00EC0C69"/>
    <w:rsid w:val="00EC1605"/>
    <w:rsid w:val="00EC2FAB"/>
    <w:rsid w:val="00EC3022"/>
    <w:rsid w:val="00EC3411"/>
    <w:rsid w:val="00EC59A0"/>
    <w:rsid w:val="00EC5B2A"/>
    <w:rsid w:val="00EC699B"/>
    <w:rsid w:val="00EC6B1D"/>
    <w:rsid w:val="00EC7816"/>
    <w:rsid w:val="00EC7AAF"/>
    <w:rsid w:val="00ED0232"/>
    <w:rsid w:val="00ED0361"/>
    <w:rsid w:val="00ED0763"/>
    <w:rsid w:val="00ED16A2"/>
    <w:rsid w:val="00ED1F30"/>
    <w:rsid w:val="00ED26D2"/>
    <w:rsid w:val="00ED4092"/>
    <w:rsid w:val="00ED5C31"/>
    <w:rsid w:val="00ED637A"/>
    <w:rsid w:val="00ED6D3C"/>
    <w:rsid w:val="00ED7599"/>
    <w:rsid w:val="00ED7CCB"/>
    <w:rsid w:val="00EE061E"/>
    <w:rsid w:val="00EE0B70"/>
    <w:rsid w:val="00EE1E8B"/>
    <w:rsid w:val="00EE32D0"/>
    <w:rsid w:val="00EE4679"/>
    <w:rsid w:val="00EE4C4F"/>
    <w:rsid w:val="00EE52EC"/>
    <w:rsid w:val="00EE5613"/>
    <w:rsid w:val="00EE5792"/>
    <w:rsid w:val="00EE6178"/>
    <w:rsid w:val="00EE61D4"/>
    <w:rsid w:val="00EE67DA"/>
    <w:rsid w:val="00EE6E7D"/>
    <w:rsid w:val="00EE7514"/>
    <w:rsid w:val="00EF04A9"/>
    <w:rsid w:val="00EF077A"/>
    <w:rsid w:val="00EF0E0A"/>
    <w:rsid w:val="00EF2656"/>
    <w:rsid w:val="00EF27C8"/>
    <w:rsid w:val="00EF2AB9"/>
    <w:rsid w:val="00EF2B7E"/>
    <w:rsid w:val="00EF2C47"/>
    <w:rsid w:val="00EF35F9"/>
    <w:rsid w:val="00EF41B0"/>
    <w:rsid w:val="00EF458F"/>
    <w:rsid w:val="00EF4DDA"/>
    <w:rsid w:val="00EF4E97"/>
    <w:rsid w:val="00EF5028"/>
    <w:rsid w:val="00EF5177"/>
    <w:rsid w:val="00EF5510"/>
    <w:rsid w:val="00EF5C08"/>
    <w:rsid w:val="00EF6498"/>
    <w:rsid w:val="00EF6AC6"/>
    <w:rsid w:val="00EF6BAD"/>
    <w:rsid w:val="00EF6D2B"/>
    <w:rsid w:val="00F00321"/>
    <w:rsid w:val="00F01D94"/>
    <w:rsid w:val="00F0229E"/>
    <w:rsid w:val="00F029A8"/>
    <w:rsid w:val="00F02C7D"/>
    <w:rsid w:val="00F02EA3"/>
    <w:rsid w:val="00F03C13"/>
    <w:rsid w:val="00F04557"/>
    <w:rsid w:val="00F0553E"/>
    <w:rsid w:val="00F05688"/>
    <w:rsid w:val="00F056BA"/>
    <w:rsid w:val="00F05FBF"/>
    <w:rsid w:val="00F061E9"/>
    <w:rsid w:val="00F06C55"/>
    <w:rsid w:val="00F06FAD"/>
    <w:rsid w:val="00F10202"/>
    <w:rsid w:val="00F1030E"/>
    <w:rsid w:val="00F1170A"/>
    <w:rsid w:val="00F11C0C"/>
    <w:rsid w:val="00F11DD2"/>
    <w:rsid w:val="00F11F24"/>
    <w:rsid w:val="00F123F8"/>
    <w:rsid w:val="00F1263F"/>
    <w:rsid w:val="00F12D24"/>
    <w:rsid w:val="00F12D47"/>
    <w:rsid w:val="00F132DD"/>
    <w:rsid w:val="00F13D34"/>
    <w:rsid w:val="00F145DC"/>
    <w:rsid w:val="00F14C8F"/>
    <w:rsid w:val="00F15486"/>
    <w:rsid w:val="00F154EC"/>
    <w:rsid w:val="00F15A88"/>
    <w:rsid w:val="00F15BEE"/>
    <w:rsid w:val="00F1649E"/>
    <w:rsid w:val="00F16865"/>
    <w:rsid w:val="00F16B43"/>
    <w:rsid w:val="00F16B4C"/>
    <w:rsid w:val="00F1738C"/>
    <w:rsid w:val="00F17AF4"/>
    <w:rsid w:val="00F17E4A"/>
    <w:rsid w:val="00F17ECB"/>
    <w:rsid w:val="00F20B22"/>
    <w:rsid w:val="00F211A6"/>
    <w:rsid w:val="00F216BC"/>
    <w:rsid w:val="00F21822"/>
    <w:rsid w:val="00F22390"/>
    <w:rsid w:val="00F22E65"/>
    <w:rsid w:val="00F2320F"/>
    <w:rsid w:val="00F2327F"/>
    <w:rsid w:val="00F23A07"/>
    <w:rsid w:val="00F2482D"/>
    <w:rsid w:val="00F24913"/>
    <w:rsid w:val="00F24C8D"/>
    <w:rsid w:val="00F25394"/>
    <w:rsid w:val="00F25E44"/>
    <w:rsid w:val="00F2639C"/>
    <w:rsid w:val="00F2658A"/>
    <w:rsid w:val="00F26D99"/>
    <w:rsid w:val="00F2700D"/>
    <w:rsid w:val="00F27100"/>
    <w:rsid w:val="00F2757C"/>
    <w:rsid w:val="00F277A1"/>
    <w:rsid w:val="00F27932"/>
    <w:rsid w:val="00F30309"/>
    <w:rsid w:val="00F3082D"/>
    <w:rsid w:val="00F311B6"/>
    <w:rsid w:val="00F31347"/>
    <w:rsid w:val="00F31B22"/>
    <w:rsid w:val="00F32093"/>
    <w:rsid w:val="00F32626"/>
    <w:rsid w:val="00F3288D"/>
    <w:rsid w:val="00F32962"/>
    <w:rsid w:val="00F32E77"/>
    <w:rsid w:val="00F33552"/>
    <w:rsid w:val="00F341F5"/>
    <w:rsid w:val="00F343D8"/>
    <w:rsid w:val="00F346F9"/>
    <w:rsid w:val="00F3574C"/>
    <w:rsid w:val="00F35E12"/>
    <w:rsid w:val="00F360C7"/>
    <w:rsid w:val="00F3639C"/>
    <w:rsid w:val="00F3641C"/>
    <w:rsid w:val="00F40281"/>
    <w:rsid w:val="00F40333"/>
    <w:rsid w:val="00F4060A"/>
    <w:rsid w:val="00F40BC0"/>
    <w:rsid w:val="00F427F6"/>
    <w:rsid w:val="00F42DAC"/>
    <w:rsid w:val="00F42E9C"/>
    <w:rsid w:val="00F43C0F"/>
    <w:rsid w:val="00F43D49"/>
    <w:rsid w:val="00F43EE0"/>
    <w:rsid w:val="00F44390"/>
    <w:rsid w:val="00F44A8F"/>
    <w:rsid w:val="00F467C4"/>
    <w:rsid w:val="00F46AC7"/>
    <w:rsid w:val="00F46FA5"/>
    <w:rsid w:val="00F46FB4"/>
    <w:rsid w:val="00F4723A"/>
    <w:rsid w:val="00F479D9"/>
    <w:rsid w:val="00F507EB"/>
    <w:rsid w:val="00F50AB3"/>
    <w:rsid w:val="00F50B64"/>
    <w:rsid w:val="00F51028"/>
    <w:rsid w:val="00F51034"/>
    <w:rsid w:val="00F5176E"/>
    <w:rsid w:val="00F520F9"/>
    <w:rsid w:val="00F52634"/>
    <w:rsid w:val="00F526F2"/>
    <w:rsid w:val="00F52ED8"/>
    <w:rsid w:val="00F52F8D"/>
    <w:rsid w:val="00F531A0"/>
    <w:rsid w:val="00F541AA"/>
    <w:rsid w:val="00F54621"/>
    <w:rsid w:val="00F54A43"/>
    <w:rsid w:val="00F5546B"/>
    <w:rsid w:val="00F5560F"/>
    <w:rsid w:val="00F556E6"/>
    <w:rsid w:val="00F55845"/>
    <w:rsid w:val="00F55CE4"/>
    <w:rsid w:val="00F565AB"/>
    <w:rsid w:val="00F565FE"/>
    <w:rsid w:val="00F56F2D"/>
    <w:rsid w:val="00F5784D"/>
    <w:rsid w:val="00F57FE0"/>
    <w:rsid w:val="00F60086"/>
    <w:rsid w:val="00F603C8"/>
    <w:rsid w:val="00F60918"/>
    <w:rsid w:val="00F60B51"/>
    <w:rsid w:val="00F60DE1"/>
    <w:rsid w:val="00F6124B"/>
    <w:rsid w:val="00F61C88"/>
    <w:rsid w:val="00F6229E"/>
    <w:rsid w:val="00F625AF"/>
    <w:rsid w:val="00F62685"/>
    <w:rsid w:val="00F63019"/>
    <w:rsid w:val="00F631E5"/>
    <w:rsid w:val="00F63232"/>
    <w:rsid w:val="00F633B4"/>
    <w:rsid w:val="00F639B8"/>
    <w:rsid w:val="00F63EA1"/>
    <w:rsid w:val="00F64C45"/>
    <w:rsid w:val="00F650A7"/>
    <w:rsid w:val="00F65DAC"/>
    <w:rsid w:val="00F660C8"/>
    <w:rsid w:val="00F66357"/>
    <w:rsid w:val="00F66833"/>
    <w:rsid w:val="00F67CE7"/>
    <w:rsid w:val="00F67DB1"/>
    <w:rsid w:val="00F71E0F"/>
    <w:rsid w:val="00F720A8"/>
    <w:rsid w:val="00F74114"/>
    <w:rsid w:val="00F7513B"/>
    <w:rsid w:val="00F755C0"/>
    <w:rsid w:val="00F7572F"/>
    <w:rsid w:val="00F757BB"/>
    <w:rsid w:val="00F75C5C"/>
    <w:rsid w:val="00F764D3"/>
    <w:rsid w:val="00F76F76"/>
    <w:rsid w:val="00F771B7"/>
    <w:rsid w:val="00F778FB"/>
    <w:rsid w:val="00F800F2"/>
    <w:rsid w:val="00F803DB"/>
    <w:rsid w:val="00F805FB"/>
    <w:rsid w:val="00F80A07"/>
    <w:rsid w:val="00F814BF"/>
    <w:rsid w:val="00F81C4D"/>
    <w:rsid w:val="00F8209F"/>
    <w:rsid w:val="00F82344"/>
    <w:rsid w:val="00F829ED"/>
    <w:rsid w:val="00F82D64"/>
    <w:rsid w:val="00F84BA3"/>
    <w:rsid w:val="00F8597A"/>
    <w:rsid w:val="00F85A0A"/>
    <w:rsid w:val="00F86100"/>
    <w:rsid w:val="00F861D1"/>
    <w:rsid w:val="00F86F7D"/>
    <w:rsid w:val="00F87B7C"/>
    <w:rsid w:val="00F87CC6"/>
    <w:rsid w:val="00F900F6"/>
    <w:rsid w:val="00F903DC"/>
    <w:rsid w:val="00F903F7"/>
    <w:rsid w:val="00F90539"/>
    <w:rsid w:val="00F907D1"/>
    <w:rsid w:val="00F90B1A"/>
    <w:rsid w:val="00F910E8"/>
    <w:rsid w:val="00F913D3"/>
    <w:rsid w:val="00F916FC"/>
    <w:rsid w:val="00F917A1"/>
    <w:rsid w:val="00F92143"/>
    <w:rsid w:val="00F927B7"/>
    <w:rsid w:val="00F93736"/>
    <w:rsid w:val="00F937A0"/>
    <w:rsid w:val="00F93C6C"/>
    <w:rsid w:val="00F94716"/>
    <w:rsid w:val="00F94CF8"/>
    <w:rsid w:val="00F9558D"/>
    <w:rsid w:val="00F95BA7"/>
    <w:rsid w:val="00F96ABB"/>
    <w:rsid w:val="00F97492"/>
    <w:rsid w:val="00F976D2"/>
    <w:rsid w:val="00F9792B"/>
    <w:rsid w:val="00FA0342"/>
    <w:rsid w:val="00FA0A46"/>
    <w:rsid w:val="00FA1F91"/>
    <w:rsid w:val="00FA40FD"/>
    <w:rsid w:val="00FA48AE"/>
    <w:rsid w:val="00FA497A"/>
    <w:rsid w:val="00FA4F84"/>
    <w:rsid w:val="00FA534C"/>
    <w:rsid w:val="00FA5C2E"/>
    <w:rsid w:val="00FA5C83"/>
    <w:rsid w:val="00FA618D"/>
    <w:rsid w:val="00FA618F"/>
    <w:rsid w:val="00FA625D"/>
    <w:rsid w:val="00FA64F2"/>
    <w:rsid w:val="00FA658B"/>
    <w:rsid w:val="00FA7260"/>
    <w:rsid w:val="00FA7987"/>
    <w:rsid w:val="00FA7C44"/>
    <w:rsid w:val="00FB00AB"/>
    <w:rsid w:val="00FB0231"/>
    <w:rsid w:val="00FB042B"/>
    <w:rsid w:val="00FB04B2"/>
    <w:rsid w:val="00FB0EC4"/>
    <w:rsid w:val="00FB1C68"/>
    <w:rsid w:val="00FB25D9"/>
    <w:rsid w:val="00FB25F7"/>
    <w:rsid w:val="00FB2B4F"/>
    <w:rsid w:val="00FB2C5D"/>
    <w:rsid w:val="00FB395A"/>
    <w:rsid w:val="00FB3D22"/>
    <w:rsid w:val="00FB3F92"/>
    <w:rsid w:val="00FB4066"/>
    <w:rsid w:val="00FB46FC"/>
    <w:rsid w:val="00FB5B64"/>
    <w:rsid w:val="00FB6845"/>
    <w:rsid w:val="00FB7604"/>
    <w:rsid w:val="00FB76C4"/>
    <w:rsid w:val="00FB7F72"/>
    <w:rsid w:val="00FC0283"/>
    <w:rsid w:val="00FC0B5D"/>
    <w:rsid w:val="00FC0CFD"/>
    <w:rsid w:val="00FC0D0A"/>
    <w:rsid w:val="00FC204B"/>
    <w:rsid w:val="00FC21DC"/>
    <w:rsid w:val="00FC2BEE"/>
    <w:rsid w:val="00FC3082"/>
    <w:rsid w:val="00FC3CD1"/>
    <w:rsid w:val="00FC45A0"/>
    <w:rsid w:val="00FC50D6"/>
    <w:rsid w:val="00FC5247"/>
    <w:rsid w:val="00FC581F"/>
    <w:rsid w:val="00FC6EFC"/>
    <w:rsid w:val="00FC7AB5"/>
    <w:rsid w:val="00FC7B9B"/>
    <w:rsid w:val="00FD0751"/>
    <w:rsid w:val="00FD0AEF"/>
    <w:rsid w:val="00FD0B69"/>
    <w:rsid w:val="00FD30CB"/>
    <w:rsid w:val="00FD31C3"/>
    <w:rsid w:val="00FD3262"/>
    <w:rsid w:val="00FD48C7"/>
    <w:rsid w:val="00FD4D46"/>
    <w:rsid w:val="00FD4F05"/>
    <w:rsid w:val="00FD5737"/>
    <w:rsid w:val="00FD5764"/>
    <w:rsid w:val="00FD58EA"/>
    <w:rsid w:val="00FD6F9A"/>
    <w:rsid w:val="00FD7082"/>
    <w:rsid w:val="00FE0336"/>
    <w:rsid w:val="00FE0476"/>
    <w:rsid w:val="00FE09C2"/>
    <w:rsid w:val="00FE0F03"/>
    <w:rsid w:val="00FE11A0"/>
    <w:rsid w:val="00FE11E1"/>
    <w:rsid w:val="00FE1325"/>
    <w:rsid w:val="00FE1840"/>
    <w:rsid w:val="00FE1AD1"/>
    <w:rsid w:val="00FE1E0C"/>
    <w:rsid w:val="00FE2078"/>
    <w:rsid w:val="00FE26BE"/>
    <w:rsid w:val="00FE3738"/>
    <w:rsid w:val="00FE3F9B"/>
    <w:rsid w:val="00FE4162"/>
    <w:rsid w:val="00FE437C"/>
    <w:rsid w:val="00FE46E9"/>
    <w:rsid w:val="00FE4722"/>
    <w:rsid w:val="00FE5569"/>
    <w:rsid w:val="00FE5644"/>
    <w:rsid w:val="00FE5C8A"/>
    <w:rsid w:val="00FE5D29"/>
    <w:rsid w:val="00FE6685"/>
    <w:rsid w:val="00FE72CE"/>
    <w:rsid w:val="00FF1043"/>
    <w:rsid w:val="00FF2271"/>
    <w:rsid w:val="00FF281E"/>
    <w:rsid w:val="00FF3D39"/>
    <w:rsid w:val="00FF3E7E"/>
    <w:rsid w:val="00FF415A"/>
    <w:rsid w:val="00FF4865"/>
    <w:rsid w:val="00FF4875"/>
    <w:rsid w:val="00FF4DE9"/>
    <w:rsid w:val="00FF4F9A"/>
    <w:rsid w:val="00FF50C1"/>
    <w:rsid w:val="00FF5159"/>
    <w:rsid w:val="00FF5942"/>
    <w:rsid w:val="00FF5FE4"/>
    <w:rsid w:val="00FF7B2E"/>
    <w:rsid w:val="00FF7E53"/>
    <w:rsid w:val="028EF129"/>
    <w:rsid w:val="068941EC"/>
    <w:rsid w:val="0A7AFB48"/>
    <w:rsid w:val="0AA95AF7"/>
    <w:rsid w:val="0FD9AC35"/>
    <w:rsid w:val="104D0093"/>
    <w:rsid w:val="13DAA211"/>
    <w:rsid w:val="1595A1FC"/>
    <w:rsid w:val="15C41908"/>
    <w:rsid w:val="18E4C207"/>
    <w:rsid w:val="1C3899B5"/>
    <w:rsid w:val="1D17FC15"/>
    <w:rsid w:val="1E9E4F9E"/>
    <w:rsid w:val="2010E52C"/>
    <w:rsid w:val="24309EAF"/>
    <w:rsid w:val="24B6BB6C"/>
    <w:rsid w:val="25C220CD"/>
    <w:rsid w:val="2B5AA8DC"/>
    <w:rsid w:val="2C0FEC3B"/>
    <w:rsid w:val="2C3788A2"/>
    <w:rsid w:val="2CEB0852"/>
    <w:rsid w:val="2E3FADC7"/>
    <w:rsid w:val="2EFF8391"/>
    <w:rsid w:val="3419F59F"/>
    <w:rsid w:val="3445BE8F"/>
    <w:rsid w:val="357F128C"/>
    <w:rsid w:val="36BAD25D"/>
    <w:rsid w:val="36F3E89B"/>
    <w:rsid w:val="3969136D"/>
    <w:rsid w:val="3BE0B1A4"/>
    <w:rsid w:val="3C6E6A6D"/>
    <w:rsid w:val="3FFC3AAB"/>
    <w:rsid w:val="4080F4BB"/>
    <w:rsid w:val="44DEC768"/>
    <w:rsid w:val="459D018C"/>
    <w:rsid w:val="4784FF64"/>
    <w:rsid w:val="47B3B511"/>
    <w:rsid w:val="4833B3F3"/>
    <w:rsid w:val="48DEE0A0"/>
    <w:rsid w:val="4AA5F00D"/>
    <w:rsid w:val="4B1DDA8A"/>
    <w:rsid w:val="4DC12731"/>
    <w:rsid w:val="4F1921AE"/>
    <w:rsid w:val="4FBBA133"/>
    <w:rsid w:val="4FD88FEB"/>
    <w:rsid w:val="4FE3BAA4"/>
    <w:rsid w:val="5820CBC3"/>
    <w:rsid w:val="58675035"/>
    <w:rsid w:val="58D2D8E2"/>
    <w:rsid w:val="5CF6FDFA"/>
    <w:rsid w:val="5CFFFBD6"/>
    <w:rsid w:val="5D1D18FF"/>
    <w:rsid w:val="6105248A"/>
    <w:rsid w:val="631DBD44"/>
    <w:rsid w:val="641DA020"/>
    <w:rsid w:val="6528BD5E"/>
    <w:rsid w:val="6651FCEA"/>
    <w:rsid w:val="6741082E"/>
    <w:rsid w:val="68BF9C64"/>
    <w:rsid w:val="704EBF0E"/>
    <w:rsid w:val="72EAD309"/>
    <w:rsid w:val="7632AE5E"/>
    <w:rsid w:val="769EA89C"/>
    <w:rsid w:val="7781AA58"/>
    <w:rsid w:val="7783F4E3"/>
    <w:rsid w:val="7D9CA189"/>
    <w:rsid w:val="7E3142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7031D6"/>
  <w15:docId w15:val="{34D71089-937F-4AD1-BF2A-506CD104C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en-US"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C1B"/>
  </w:style>
  <w:style w:type="paragraph" w:styleId="Heading1">
    <w:name w:val="heading 1"/>
    <w:next w:val="BodyText"/>
    <w:link w:val="Heading1Char"/>
    <w:uiPriority w:val="9"/>
    <w:qFormat/>
    <w:rsid w:val="00332B9D"/>
    <w:pPr>
      <w:keepNext/>
      <w:keepLines/>
      <w:widowControl w:val="0"/>
      <w:autoSpaceDE w:val="0"/>
      <w:autoSpaceDN w:val="0"/>
      <w:adjustRightInd w:val="0"/>
      <w:spacing w:before="440" w:after="220"/>
      <w:ind w:left="360" w:hanging="360"/>
      <w:jc w:val="left"/>
      <w:outlineLvl w:val="0"/>
    </w:pPr>
    <w:rPr>
      <w:rFonts w:eastAsiaTheme="majorEastAsia" w:cstheme="majorBidi"/>
      <w:caps/>
    </w:rPr>
  </w:style>
  <w:style w:type="paragraph" w:styleId="Heading2">
    <w:name w:val="heading 2"/>
    <w:basedOn w:val="Heading1"/>
    <w:next w:val="Normal"/>
    <w:link w:val="Heading2Char"/>
    <w:qFormat/>
    <w:rsid w:val="00002F01"/>
    <w:pPr>
      <w:pBdr>
        <w:top w:val="single" w:sz="4" w:space="11" w:color="auto"/>
        <w:bottom w:val="single" w:sz="4" w:space="11" w:color="auto"/>
      </w:pBdr>
      <w:autoSpaceDE/>
      <w:autoSpaceDN/>
      <w:adjustRightInd/>
      <w:spacing w:before="0"/>
      <w:ind w:left="1440" w:hanging="1440"/>
      <w:outlineLvl w:val="1"/>
    </w:pPr>
  </w:style>
  <w:style w:type="paragraph" w:styleId="Heading3">
    <w:name w:val="heading 3"/>
    <w:basedOn w:val="BodyText3"/>
    <w:next w:val="Normal"/>
    <w:link w:val="Heading3Char"/>
    <w:unhideWhenUsed/>
    <w:qFormat/>
    <w:rsid w:val="00332B9D"/>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2E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2ECE"/>
    <w:pPr>
      <w:ind w:left="720"/>
      <w:contextualSpacing/>
    </w:pPr>
  </w:style>
  <w:style w:type="paragraph" w:styleId="Header">
    <w:name w:val="header"/>
    <w:basedOn w:val="Normal"/>
    <w:link w:val="HeaderChar"/>
    <w:unhideWhenUsed/>
    <w:rsid w:val="00771C8B"/>
    <w:pPr>
      <w:tabs>
        <w:tab w:val="center" w:pos="4680"/>
        <w:tab w:val="right" w:pos="9360"/>
      </w:tabs>
    </w:pPr>
  </w:style>
  <w:style w:type="character" w:customStyle="1" w:styleId="HeaderChar">
    <w:name w:val="Header Char"/>
    <w:basedOn w:val="DefaultParagraphFont"/>
    <w:link w:val="Header"/>
    <w:uiPriority w:val="99"/>
    <w:semiHidden/>
    <w:rsid w:val="00771C8B"/>
  </w:style>
  <w:style w:type="paragraph" w:styleId="Footer">
    <w:name w:val="footer"/>
    <w:basedOn w:val="Normal"/>
    <w:link w:val="FooterChar"/>
    <w:unhideWhenUsed/>
    <w:rsid w:val="00771C8B"/>
    <w:pPr>
      <w:tabs>
        <w:tab w:val="center" w:pos="4680"/>
        <w:tab w:val="right" w:pos="9360"/>
      </w:tabs>
    </w:pPr>
  </w:style>
  <w:style w:type="character" w:customStyle="1" w:styleId="FooterChar">
    <w:name w:val="Footer Char"/>
    <w:basedOn w:val="DefaultParagraphFont"/>
    <w:link w:val="Footer"/>
    <w:uiPriority w:val="99"/>
    <w:semiHidden/>
    <w:rsid w:val="00771C8B"/>
  </w:style>
  <w:style w:type="paragraph" w:customStyle="1" w:styleId="Default">
    <w:name w:val="Default"/>
    <w:rsid w:val="009A750D"/>
    <w:pPr>
      <w:autoSpaceDE w:val="0"/>
      <w:autoSpaceDN w:val="0"/>
      <w:adjustRightInd w:val="0"/>
      <w:jc w:val="left"/>
    </w:pPr>
    <w:rPr>
      <w:color w:val="000000"/>
      <w:sz w:val="24"/>
      <w:szCs w:val="24"/>
    </w:rPr>
  </w:style>
  <w:style w:type="character" w:styleId="CommentReference">
    <w:name w:val="annotation reference"/>
    <w:basedOn w:val="DefaultParagraphFont"/>
    <w:uiPriority w:val="99"/>
    <w:semiHidden/>
    <w:unhideWhenUsed/>
    <w:rsid w:val="005C57CD"/>
    <w:rPr>
      <w:sz w:val="16"/>
      <w:szCs w:val="16"/>
    </w:rPr>
  </w:style>
  <w:style w:type="paragraph" w:styleId="CommentText">
    <w:name w:val="annotation text"/>
    <w:basedOn w:val="Normal"/>
    <w:link w:val="CommentTextChar"/>
    <w:uiPriority w:val="99"/>
    <w:unhideWhenUsed/>
    <w:rsid w:val="005C57CD"/>
    <w:rPr>
      <w:sz w:val="20"/>
      <w:szCs w:val="20"/>
    </w:rPr>
  </w:style>
  <w:style w:type="character" w:customStyle="1" w:styleId="CommentTextChar">
    <w:name w:val="Comment Text Char"/>
    <w:basedOn w:val="DefaultParagraphFont"/>
    <w:link w:val="CommentText"/>
    <w:uiPriority w:val="99"/>
    <w:rsid w:val="005C57CD"/>
    <w:rPr>
      <w:sz w:val="20"/>
      <w:szCs w:val="20"/>
    </w:rPr>
  </w:style>
  <w:style w:type="paragraph" w:styleId="CommentSubject">
    <w:name w:val="annotation subject"/>
    <w:basedOn w:val="CommentText"/>
    <w:next w:val="CommentText"/>
    <w:link w:val="CommentSubjectChar"/>
    <w:uiPriority w:val="99"/>
    <w:semiHidden/>
    <w:unhideWhenUsed/>
    <w:rsid w:val="005C57CD"/>
    <w:rPr>
      <w:b/>
      <w:bCs/>
    </w:rPr>
  </w:style>
  <w:style w:type="character" w:customStyle="1" w:styleId="CommentSubjectChar">
    <w:name w:val="Comment Subject Char"/>
    <w:basedOn w:val="CommentTextChar"/>
    <w:link w:val="CommentSubject"/>
    <w:uiPriority w:val="99"/>
    <w:semiHidden/>
    <w:rsid w:val="005C57CD"/>
    <w:rPr>
      <w:b/>
      <w:bCs/>
      <w:sz w:val="20"/>
      <w:szCs w:val="20"/>
    </w:rPr>
  </w:style>
  <w:style w:type="paragraph" w:styleId="BalloonText">
    <w:name w:val="Balloon Text"/>
    <w:basedOn w:val="Normal"/>
    <w:link w:val="BalloonTextChar"/>
    <w:uiPriority w:val="99"/>
    <w:semiHidden/>
    <w:unhideWhenUsed/>
    <w:rsid w:val="005C57CD"/>
    <w:rPr>
      <w:rFonts w:ascii="Tahoma" w:hAnsi="Tahoma" w:cs="Tahoma"/>
      <w:sz w:val="16"/>
      <w:szCs w:val="16"/>
    </w:rPr>
  </w:style>
  <w:style w:type="character" w:customStyle="1" w:styleId="BalloonTextChar">
    <w:name w:val="Balloon Text Char"/>
    <w:basedOn w:val="DefaultParagraphFont"/>
    <w:link w:val="BalloonText"/>
    <w:uiPriority w:val="99"/>
    <w:semiHidden/>
    <w:rsid w:val="005C57CD"/>
    <w:rPr>
      <w:rFonts w:ascii="Tahoma" w:hAnsi="Tahoma" w:cs="Tahoma"/>
      <w:sz w:val="16"/>
      <w:szCs w:val="16"/>
    </w:rPr>
  </w:style>
  <w:style w:type="character" w:styleId="Hyperlink">
    <w:name w:val="Hyperlink"/>
    <w:basedOn w:val="DefaultParagraphFont"/>
    <w:uiPriority w:val="99"/>
    <w:unhideWhenUsed/>
    <w:rsid w:val="008D377F"/>
    <w:rPr>
      <w:color w:val="0000FF"/>
      <w:u w:val="single"/>
    </w:rPr>
  </w:style>
  <w:style w:type="character" w:styleId="PageNumber">
    <w:name w:val="page number"/>
    <w:basedOn w:val="DefaultParagraphFont"/>
    <w:rsid w:val="0018286D"/>
  </w:style>
  <w:style w:type="numbering" w:customStyle="1" w:styleId="IMCNumberStructure">
    <w:name w:val="IMC Number Structure"/>
    <w:rsid w:val="0018286D"/>
    <w:pPr>
      <w:numPr>
        <w:numId w:val="15"/>
      </w:numPr>
    </w:pPr>
  </w:style>
  <w:style w:type="paragraph" w:customStyle="1" w:styleId="msolistparagraph0">
    <w:name w:val="msolistparagraph"/>
    <w:basedOn w:val="Normal"/>
    <w:rsid w:val="0018286D"/>
    <w:pPr>
      <w:ind w:left="720"/>
      <w:jc w:val="left"/>
    </w:pPr>
    <w:rPr>
      <w:rFonts w:ascii="Calibri" w:eastAsia="Calibri" w:hAnsi="Calibri" w:cs="Times New Roman"/>
    </w:rPr>
  </w:style>
  <w:style w:type="character" w:styleId="FollowedHyperlink">
    <w:name w:val="FollowedHyperlink"/>
    <w:basedOn w:val="DefaultParagraphFont"/>
    <w:uiPriority w:val="99"/>
    <w:semiHidden/>
    <w:unhideWhenUsed/>
    <w:rsid w:val="0069221C"/>
    <w:rPr>
      <w:color w:val="800080" w:themeColor="followedHyperlink"/>
      <w:u w:val="single"/>
    </w:rPr>
  </w:style>
  <w:style w:type="character" w:customStyle="1" w:styleId="outputtext">
    <w:name w:val="outputtext"/>
    <w:basedOn w:val="DefaultParagraphFont"/>
    <w:rsid w:val="00FF4865"/>
  </w:style>
  <w:style w:type="paragraph" w:styleId="NormalWeb">
    <w:name w:val="Normal (Web)"/>
    <w:basedOn w:val="Normal"/>
    <w:uiPriority w:val="99"/>
    <w:semiHidden/>
    <w:unhideWhenUsed/>
    <w:rsid w:val="00FE3738"/>
    <w:pPr>
      <w:spacing w:before="100" w:beforeAutospacing="1" w:after="100" w:afterAutospacing="1"/>
      <w:jc w:val="left"/>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1C1E95"/>
    <w:rPr>
      <w:sz w:val="20"/>
      <w:szCs w:val="20"/>
    </w:rPr>
  </w:style>
  <w:style w:type="character" w:customStyle="1" w:styleId="FootnoteTextChar">
    <w:name w:val="Footnote Text Char"/>
    <w:basedOn w:val="DefaultParagraphFont"/>
    <w:link w:val="FootnoteText"/>
    <w:uiPriority w:val="99"/>
    <w:semiHidden/>
    <w:rsid w:val="001C1E95"/>
    <w:rPr>
      <w:sz w:val="20"/>
      <w:szCs w:val="20"/>
    </w:rPr>
  </w:style>
  <w:style w:type="character" w:styleId="FootnoteReference">
    <w:name w:val="footnote reference"/>
    <w:basedOn w:val="DefaultParagraphFont"/>
    <w:uiPriority w:val="99"/>
    <w:semiHidden/>
    <w:unhideWhenUsed/>
    <w:rsid w:val="001C1E95"/>
    <w:rPr>
      <w:vertAlign w:val="superscript"/>
    </w:rPr>
  </w:style>
  <w:style w:type="character" w:styleId="UnresolvedMention">
    <w:name w:val="Unresolved Mention"/>
    <w:basedOn w:val="DefaultParagraphFont"/>
    <w:uiPriority w:val="99"/>
    <w:semiHidden/>
    <w:unhideWhenUsed/>
    <w:rsid w:val="008502A7"/>
    <w:rPr>
      <w:color w:val="605E5C"/>
      <w:shd w:val="clear" w:color="auto" w:fill="E1DFDD"/>
    </w:rPr>
  </w:style>
  <w:style w:type="paragraph" w:styleId="Revision">
    <w:name w:val="Revision"/>
    <w:hidden/>
    <w:uiPriority w:val="99"/>
    <w:semiHidden/>
    <w:rsid w:val="00ED4092"/>
    <w:pPr>
      <w:jc w:val="left"/>
    </w:pPr>
  </w:style>
  <w:style w:type="paragraph" w:styleId="BodyText">
    <w:name w:val="Body Text"/>
    <w:link w:val="BodyTextChar"/>
    <w:rsid w:val="00332B9D"/>
    <w:pPr>
      <w:spacing w:after="220"/>
      <w:jc w:val="left"/>
    </w:pPr>
  </w:style>
  <w:style w:type="character" w:customStyle="1" w:styleId="BodyTextChar">
    <w:name w:val="Body Text Char"/>
    <w:basedOn w:val="DefaultParagraphFont"/>
    <w:link w:val="BodyText"/>
    <w:rsid w:val="00332B9D"/>
  </w:style>
  <w:style w:type="paragraph" w:customStyle="1" w:styleId="Applicability">
    <w:name w:val="Applicability"/>
    <w:basedOn w:val="BodyText"/>
    <w:qFormat/>
    <w:rsid w:val="00332B9D"/>
    <w:pPr>
      <w:spacing w:before="440"/>
      <w:ind w:left="2160" w:hanging="2160"/>
    </w:pPr>
  </w:style>
  <w:style w:type="character" w:customStyle="1" w:styleId="Heading1Char">
    <w:name w:val="Heading 1 Char"/>
    <w:basedOn w:val="DefaultParagraphFont"/>
    <w:link w:val="Heading1"/>
    <w:uiPriority w:val="9"/>
    <w:rsid w:val="00332B9D"/>
    <w:rPr>
      <w:rFonts w:eastAsiaTheme="majorEastAsia" w:cstheme="majorBidi"/>
      <w:caps/>
    </w:rPr>
  </w:style>
  <w:style w:type="paragraph" w:customStyle="1" w:styleId="Attachmenttitle">
    <w:name w:val="Attachment title"/>
    <w:basedOn w:val="Heading1"/>
    <w:next w:val="BodyText"/>
    <w:qFormat/>
    <w:rsid w:val="00332B9D"/>
    <w:pPr>
      <w:spacing w:before="0"/>
      <w:ind w:left="0" w:firstLine="0"/>
      <w:jc w:val="center"/>
    </w:pPr>
    <w:rPr>
      <w:rFonts w:eastAsia="Times New Roman" w:cs="Arial"/>
      <w:caps w:val="0"/>
    </w:rPr>
  </w:style>
  <w:style w:type="paragraph" w:customStyle="1" w:styleId="BodyText-table">
    <w:name w:val="Body Text - table"/>
    <w:qFormat/>
    <w:rsid w:val="00332B9D"/>
    <w:pPr>
      <w:jc w:val="left"/>
    </w:pPr>
    <w:rPr>
      <w:rFonts w:cstheme="minorBidi"/>
    </w:rPr>
  </w:style>
  <w:style w:type="character" w:customStyle="1" w:styleId="Heading2Char">
    <w:name w:val="Heading 2 Char"/>
    <w:basedOn w:val="DefaultParagraphFont"/>
    <w:link w:val="Heading2"/>
    <w:rsid w:val="00002F01"/>
    <w:rPr>
      <w:rFonts w:eastAsiaTheme="majorEastAsia" w:cstheme="majorBidi"/>
      <w:caps/>
    </w:rPr>
  </w:style>
  <w:style w:type="paragraph" w:styleId="BodyText2">
    <w:name w:val="Body Text 2"/>
    <w:basedOn w:val="Heading2"/>
    <w:link w:val="BodyText2Char"/>
    <w:rsid w:val="00332B9D"/>
    <w:pPr>
      <w:outlineLvl w:val="9"/>
    </w:pPr>
  </w:style>
  <w:style w:type="character" w:customStyle="1" w:styleId="BodyText2Char">
    <w:name w:val="Body Text 2 Char"/>
    <w:basedOn w:val="DefaultParagraphFont"/>
    <w:link w:val="BodyText2"/>
    <w:rsid w:val="00332B9D"/>
    <w:rPr>
      <w:rFonts w:eastAsiaTheme="majorEastAsia" w:cstheme="majorBidi"/>
    </w:rPr>
  </w:style>
  <w:style w:type="paragraph" w:styleId="BodyText3">
    <w:name w:val="Body Text 3"/>
    <w:basedOn w:val="BodyText"/>
    <w:link w:val="BodyText3Char"/>
    <w:rsid w:val="00332B9D"/>
    <w:pPr>
      <w:ind w:left="720"/>
    </w:pPr>
    <w:rPr>
      <w:rFonts w:eastAsiaTheme="majorEastAsia" w:cstheme="majorBidi"/>
    </w:rPr>
  </w:style>
  <w:style w:type="character" w:customStyle="1" w:styleId="BodyText3Char">
    <w:name w:val="Body Text 3 Char"/>
    <w:basedOn w:val="DefaultParagraphFont"/>
    <w:link w:val="BodyText3"/>
    <w:rsid w:val="00332B9D"/>
    <w:rPr>
      <w:rFonts w:eastAsiaTheme="majorEastAsia" w:cstheme="majorBidi"/>
    </w:rPr>
  </w:style>
  <w:style w:type="character" w:customStyle="1" w:styleId="Commitment">
    <w:name w:val="Commitment"/>
    <w:basedOn w:val="DefaultParagraphFont"/>
    <w:uiPriority w:val="1"/>
    <w:qFormat/>
    <w:rsid w:val="00332B9D"/>
    <w:rPr>
      <w:i/>
      <w:iCs/>
    </w:rPr>
  </w:style>
  <w:style w:type="paragraph" w:customStyle="1" w:styleId="CornerstoneBases">
    <w:name w:val="Cornerstone / Bases"/>
    <w:basedOn w:val="BodyText"/>
    <w:qFormat/>
    <w:rsid w:val="00332B9D"/>
    <w:pPr>
      <w:ind w:left="2160" w:hanging="2160"/>
    </w:pPr>
  </w:style>
  <w:style w:type="paragraph" w:customStyle="1" w:styleId="EffectiveDate">
    <w:name w:val="Effective Date"/>
    <w:next w:val="BodyText"/>
    <w:qFormat/>
    <w:rsid w:val="00332B9D"/>
    <w:pPr>
      <w:spacing w:before="220" w:after="440"/>
    </w:pPr>
    <w:rPr>
      <w:rFonts w:eastAsia="Times New Roman"/>
    </w:rPr>
  </w:style>
  <w:style w:type="paragraph" w:styleId="Title">
    <w:name w:val="Title"/>
    <w:basedOn w:val="Normal"/>
    <w:next w:val="Normal"/>
    <w:link w:val="TitleChar"/>
    <w:qFormat/>
    <w:rsid w:val="00332B9D"/>
    <w:pPr>
      <w:autoSpaceDE w:val="0"/>
      <w:autoSpaceDN w:val="0"/>
      <w:adjustRightInd w:val="0"/>
      <w:spacing w:before="220" w:after="220"/>
    </w:pPr>
    <w:rPr>
      <w:rFonts w:eastAsia="Times New Roman"/>
    </w:rPr>
  </w:style>
  <w:style w:type="character" w:customStyle="1" w:styleId="TitleChar">
    <w:name w:val="Title Char"/>
    <w:basedOn w:val="DefaultParagraphFont"/>
    <w:link w:val="Title"/>
    <w:rsid w:val="00332B9D"/>
    <w:rPr>
      <w:rFonts w:eastAsia="Times New Roman"/>
    </w:rPr>
  </w:style>
  <w:style w:type="paragraph" w:customStyle="1" w:styleId="END">
    <w:name w:val="END"/>
    <w:basedOn w:val="Title"/>
    <w:qFormat/>
    <w:rsid w:val="00332B9D"/>
    <w:pPr>
      <w:spacing w:before="440" w:after="440"/>
    </w:pPr>
  </w:style>
  <w:style w:type="character" w:customStyle="1" w:styleId="Heading3Char">
    <w:name w:val="Heading 3 Char"/>
    <w:basedOn w:val="DefaultParagraphFont"/>
    <w:link w:val="Heading3"/>
    <w:rsid w:val="00332B9D"/>
    <w:rPr>
      <w:rFonts w:eastAsiaTheme="majorEastAsia" w:cstheme="majorBidi"/>
    </w:rPr>
  </w:style>
  <w:style w:type="paragraph" w:customStyle="1" w:styleId="IMCIP">
    <w:name w:val="IMC/IP #"/>
    <w:rsid w:val="00332B9D"/>
    <w:pPr>
      <w:widowControl w:val="0"/>
      <w:pBdr>
        <w:top w:val="single" w:sz="8" w:space="3" w:color="auto"/>
        <w:bottom w:val="single" w:sz="8" w:space="3" w:color="auto"/>
      </w:pBdr>
      <w:spacing w:after="220"/>
    </w:pPr>
    <w:rPr>
      <w:iCs/>
      <w:caps/>
    </w:rPr>
  </w:style>
  <w:style w:type="paragraph" w:customStyle="1" w:styleId="NRCINSPECTIONMANUAL">
    <w:name w:val="NRC INSPECTION MANUAL"/>
    <w:next w:val="BodyText"/>
    <w:link w:val="NRCINSPECTIONMANUALChar"/>
    <w:qFormat/>
    <w:rsid w:val="00332B9D"/>
    <w:pPr>
      <w:tabs>
        <w:tab w:val="center" w:pos="4680"/>
        <w:tab w:val="right" w:pos="9360"/>
      </w:tabs>
      <w:spacing w:after="220"/>
      <w:jc w:val="left"/>
    </w:pPr>
  </w:style>
  <w:style w:type="character" w:customStyle="1" w:styleId="NRCINSPECTIONMANUALChar">
    <w:name w:val="NRC INSPECTION MANUAL Char"/>
    <w:basedOn w:val="DefaultParagraphFont"/>
    <w:link w:val="NRCINSPECTIONMANUAL"/>
    <w:rsid w:val="00332B9D"/>
  </w:style>
  <w:style w:type="paragraph" w:customStyle="1" w:styleId="SpecificGuidance">
    <w:name w:val="Specific Guidance"/>
    <w:basedOn w:val="BodyText3"/>
    <w:qFormat/>
    <w:rsid w:val="00332B9D"/>
    <w:pPr>
      <w:keepNext/>
    </w:pPr>
    <w:rPr>
      <w:u w:val="single"/>
    </w:rPr>
  </w:style>
  <w:style w:type="character" w:customStyle="1" w:styleId="ui-provider">
    <w:name w:val="ui-provider"/>
    <w:basedOn w:val="DefaultParagraphFont"/>
    <w:rsid w:val="003E1524"/>
  </w:style>
  <w:style w:type="character" w:styleId="Mention">
    <w:name w:val="Mention"/>
    <w:basedOn w:val="DefaultParagraphFont"/>
    <w:uiPriority w:val="99"/>
    <w:unhideWhenUsed/>
    <w:rsid w:val="00BA066B"/>
    <w:rPr>
      <w:color w:val="2B579A"/>
      <w:shd w:val="clear" w:color="auto" w:fill="E1DFDD"/>
    </w:rPr>
  </w:style>
  <w:style w:type="table" w:customStyle="1" w:styleId="IM">
    <w:name w:val="IM"/>
    <w:basedOn w:val="TableNormal"/>
    <w:uiPriority w:val="99"/>
    <w:rsid w:val="005029A9"/>
    <w:pPr>
      <w:jc w:val="left"/>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attachmenttitle0">
    <w:name w:val="attachment title"/>
    <w:next w:val="BodyText"/>
    <w:qFormat/>
    <w:rsid w:val="000D4673"/>
    <w:pPr>
      <w:keepNext/>
      <w:keepLines/>
      <w:widowControl w:val="0"/>
      <w:spacing w:after="220"/>
      <w:outlineLvl w:val="0"/>
    </w:pPr>
    <w:rPr>
      <w:rFonts w:eastAsia="Times New Roman"/>
    </w:rPr>
  </w:style>
  <w:style w:type="paragraph" w:styleId="ListBullet2">
    <w:name w:val="List Bullet 2"/>
    <w:basedOn w:val="Normal"/>
    <w:uiPriority w:val="99"/>
    <w:unhideWhenUsed/>
    <w:rsid w:val="00D770F9"/>
    <w:pPr>
      <w:numPr>
        <w:numId w:val="25"/>
      </w:numPr>
      <w:autoSpaceDE w:val="0"/>
      <w:autoSpaceDN w:val="0"/>
      <w:adjustRightInd w:val="0"/>
      <w:spacing w:after="220"/>
      <w:contextualSpacing/>
      <w:jc w:val="left"/>
    </w:pPr>
  </w:style>
  <w:style w:type="paragraph" w:styleId="TOCHeading">
    <w:name w:val="TOC Heading"/>
    <w:basedOn w:val="Heading1"/>
    <w:next w:val="Normal"/>
    <w:uiPriority w:val="39"/>
    <w:unhideWhenUsed/>
    <w:qFormat/>
    <w:rsid w:val="008E4437"/>
    <w:pPr>
      <w:widowControl/>
      <w:autoSpaceDE/>
      <w:autoSpaceDN/>
      <w:adjustRightInd/>
      <w:spacing w:before="0" w:line="259" w:lineRule="auto"/>
      <w:ind w:left="0" w:firstLine="0"/>
      <w:jc w:val="center"/>
      <w:outlineLvl w:val="9"/>
    </w:pPr>
    <w:rPr>
      <w:caps w:val="0"/>
      <w:szCs w:val="32"/>
    </w:rPr>
  </w:style>
  <w:style w:type="paragraph" w:styleId="TOC1">
    <w:name w:val="toc 1"/>
    <w:basedOn w:val="Normal"/>
    <w:next w:val="Normal"/>
    <w:autoRedefine/>
    <w:uiPriority w:val="39"/>
    <w:unhideWhenUsed/>
    <w:rsid w:val="003B7330"/>
    <w:pPr>
      <w:spacing w:after="120" w:line="259" w:lineRule="auto"/>
      <w:contextualSpacing/>
    </w:pPr>
  </w:style>
  <w:style w:type="paragraph" w:styleId="TOC2">
    <w:name w:val="toc 2"/>
    <w:basedOn w:val="Normal"/>
    <w:next w:val="Normal"/>
    <w:autoRedefine/>
    <w:uiPriority w:val="39"/>
    <w:unhideWhenUsed/>
    <w:rsid w:val="003B7330"/>
    <w:pPr>
      <w:spacing w:after="120" w:line="259" w:lineRule="auto"/>
      <w:ind w:left="21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150229">
      <w:bodyDiv w:val="1"/>
      <w:marLeft w:val="0"/>
      <w:marRight w:val="0"/>
      <w:marTop w:val="0"/>
      <w:marBottom w:val="0"/>
      <w:divBdr>
        <w:top w:val="none" w:sz="0" w:space="0" w:color="auto"/>
        <w:left w:val="none" w:sz="0" w:space="0" w:color="auto"/>
        <w:bottom w:val="none" w:sz="0" w:space="0" w:color="auto"/>
        <w:right w:val="none" w:sz="0" w:space="0" w:color="auto"/>
      </w:divBdr>
    </w:div>
    <w:div w:id="344138785">
      <w:bodyDiv w:val="1"/>
      <w:marLeft w:val="0"/>
      <w:marRight w:val="0"/>
      <w:marTop w:val="0"/>
      <w:marBottom w:val="0"/>
      <w:divBdr>
        <w:top w:val="none" w:sz="0" w:space="0" w:color="auto"/>
        <w:left w:val="none" w:sz="0" w:space="0" w:color="auto"/>
        <w:bottom w:val="none" w:sz="0" w:space="0" w:color="auto"/>
        <w:right w:val="none" w:sz="0" w:space="0" w:color="auto"/>
      </w:divBdr>
    </w:div>
    <w:div w:id="703949272">
      <w:bodyDiv w:val="1"/>
      <w:marLeft w:val="0"/>
      <w:marRight w:val="0"/>
      <w:marTop w:val="0"/>
      <w:marBottom w:val="0"/>
      <w:divBdr>
        <w:top w:val="none" w:sz="0" w:space="0" w:color="auto"/>
        <w:left w:val="none" w:sz="0" w:space="0" w:color="auto"/>
        <w:bottom w:val="none" w:sz="0" w:space="0" w:color="auto"/>
        <w:right w:val="none" w:sz="0" w:space="0" w:color="auto"/>
      </w:divBdr>
      <w:divsChild>
        <w:div w:id="762803389">
          <w:marLeft w:val="0"/>
          <w:marRight w:val="0"/>
          <w:marTop w:val="0"/>
          <w:marBottom w:val="0"/>
          <w:divBdr>
            <w:top w:val="none" w:sz="0" w:space="0" w:color="auto"/>
            <w:left w:val="none" w:sz="0" w:space="0" w:color="auto"/>
            <w:bottom w:val="none" w:sz="0" w:space="0" w:color="auto"/>
            <w:right w:val="none" w:sz="0" w:space="0" w:color="auto"/>
          </w:divBdr>
        </w:div>
      </w:divsChild>
    </w:div>
    <w:div w:id="907307083">
      <w:bodyDiv w:val="1"/>
      <w:marLeft w:val="0"/>
      <w:marRight w:val="0"/>
      <w:marTop w:val="0"/>
      <w:marBottom w:val="0"/>
      <w:divBdr>
        <w:top w:val="none" w:sz="0" w:space="0" w:color="auto"/>
        <w:left w:val="none" w:sz="0" w:space="0" w:color="auto"/>
        <w:bottom w:val="none" w:sz="0" w:space="0" w:color="auto"/>
        <w:right w:val="none" w:sz="0" w:space="0" w:color="auto"/>
      </w:divBdr>
      <w:divsChild>
        <w:div w:id="1864202763">
          <w:marLeft w:val="0"/>
          <w:marRight w:val="0"/>
          <w:marTop w:val="0"/>
          <w:marBottom w:val="0"/>
          <w:divBdr>
            <w:top w:val="none" w:sz="0" w:space="0" w:color="auto"/>
            <w:left w:val="none" w:sz="0" w:space="0" w:color="auto"/>
            <w:bottom w:val="none" w:sz="0" w:space="0" w:color="auto"/>
            <w:right w:val="none" w:sz="0" w:space="0" w:color="auto"/>
          </w:divBdr>
        </w:div>
      </w:divsChild>
    </w:div>
    <w:div w:id="1282764438">
      <w:bodyDiv w:val="1"/>
      <w:marLeft w:val="0"/>
      <w:marRight w:val="0"/>
      <w:marTop w:val="0"/>
      <w:marBottom w:val="0"/>
      <w:divBdr>
        <w:top w:val="none" w:sz="0" w:space="0" w:color="auto"/>
        <w:left w:val="none" w:sz="0" w:space="0" w:color="auto"/>
        <w:bottom w:val="none" w:sz="0" w:space="0" w:color="auto"/>
        <w:right w:val="none" w:sz="0" w:space="0" w:color="auto"/>
      </w:divBdr>
    </w:div>
    <w:div w:id="1360007197">
      <w:bodyDiv w:val="1"/>
      <w:marLeft w:val="0"/>
      <w:marRight w:val="0"/>
      <w:marTop w:val="0"/>
      <w:marBottom w:val="0"/>
      <w:divBdr>
        <w:top w:val="none" w:sz="0" w:space="0" w:color="auto"/>
        <w:left w:val="none" w:sz="0" w:space="0" w:color="auto"/>
        <w:bottom w:val="none" w:sz="0" w:space="0" w:color="auto"/>
        <w:right w:val="none" w:sz="0" w:space="0" w:color="auto"/>
      </w:divBdr>
    </w:div>
    <w:div w:id="1578055792">
      <w:bodyDiv w:val="1"/>
      <w:marLeft w:val="0"/>
      <w:marRight w:val="0"/>
      <w:marTop w:val="0"/>
      <w:marBottom w:val="0"/>
      <w:divBdr>
        <w:top w:val="none" w:sz="0" w:space="0" w:color="auto"/>
        <w:left w:val="none" w:sz="0" w:space="0" w:color="auto"/>
        <w:bottom w:val="none" w:sz="0" w:space="0" w:color="auto"/>
        <w:right w:val="none" w:sz="0" w:space="0" w:color="auto"/>
      </w:divBdr>
    </w:div>
    <w:div w:id="1714378419">
      <w:bodyDiv w:val="1"/>
      <w:marLeft w:val="0"/>
      <w:marRight w:val="0"/>
      <w:marTop w:val="0"/>
      <w:marBottom w:val="0"/>
      <w:divBdr>
        <w:top w:val="none" w:sz="0" w:space="0" w:color="auto"/>
        <w:left w:val="none" w:sz="0" w:space="0" w:color="auto"/>
        <w:bottom w:val="none" w:sz="0" w:space="0" w:color="auto"/>
        <w:right w:val="none" w:sz="0" w:space="0" w:color="auto"/>
      </w:divBdr>
    </w:div>
    <w:div w:id="1797867966">
      <w:bodyDiv w:val="1"/>
      <w:marLeft w:val="0"/>
      <w:marRight w:val="0"/>
      <w:marTop w:val="0"/>
      <w:marBottom w:val="0"/>
      <w:divBdr>
        <w:top w:val="none" w:sz="0" w:space="0" w:color="auto"/>
        <w:left w:val="none" w:sz="0" w:space="0" w:color="auto"/>
        <w:bottom w:val="none" w:sz="0" w:space="0" w:color="auto"/>
        <w:right w:val="none" w:sz="0" w:space="0" w:color="auto"/>
      </w:divBdr>
    </w:div>
    <w:div w:id="1840265928">
      <w:bodyDiv w:val="1"/>
      <w:marLeft w:val="0"/>
      <w:marRight w:val="0"/>
      <w:marTop w:val="0"/>
      <w:marBottom w:val="0"/>
      <w:divBdr>
        <w:top w:val="none" w:sz="0" w:space="0" w:color="auto"/>
        <w:left w:val="none" w:sz="0" w:space="0" w:color="auto"/>
        <w:bottom w:val="none" w:sz="0" w:space="0" w:color="auto"/>
        <w:right w:val="none" w:sz="0" w:space="0" w:color="auto"/>
      </w:divBdr>
    </w:div>
    <w:div w:id="202493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4.xml"/><Relationship Id="rId26" Type="http://schemas.openxmlformats.org/officeDocument/2006/relationships/hyperlink" Target="https://www.nrc.gov/docs/ML0823/ML082310381.pdf" TargetMode="External"/><Relationship Id="rId39" Type="http://schemas.openxmlformats.org/officeDocument/2006/relationships/hyperlink" Target="https://nrodrp.nrc.gov/idmws/ViewDocByAccession.asp?AccessionNumber=ML22160A571" TargetMode="External"/><Relationship Id="rId3" Type="http://schemas.openxmlformats.org/officeDocument/2006/relationships/customXml" Target="../customXml/item3.xml"/><Relationship Id="rId21" Type="http://schemas.openxmlformats.org/officeDocument/2006/relationships/hyperlink" Target="https://www.nrc.gov/docs/ML0514/ML051400254.pdf" TargetMode="External"/><Relationship Id="rId34" Type="http://schemas.openxmlformats.org/officeDocument/2006/relationships/hyperlink" Target="https://www.nrc.gov/docs/ML2027/ML20274A209.pdf" TargetMode="External"/><Relationship Id="rId42"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hyperlink" Target="https://www.nrc.gov/docs/ML0717/ML071720417.pdf" TargetMode="External"/><Relationship Id="rId33" Type="http://schemas.openxmlformats.org/officeDocument/2006/relationships/hyperlink" Target="https://www.nrc.gov/docs/ML1924/ML19247C384.pdf" TargetMode="External"/><Relationship Id="rId38" Type="http://schemas.openxmlformats.org/officeDocument/2006/relationships/hyperlink" Target="https://www.nrc.gov/docs/ML2201/ML22019A175.pdf"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nrc.gov/docs/ML0316/ML031610690.pdf" TargetMode="External"/><Relationship Id="rId29" Type="http://schemas.openxmlformats.org/officeDocument/2006/relationships/hyperlink" Target="https://nrodrp.nrc.gov/idmws/ViewDocByAccession.asp?AccessionNumber=ML091480470"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nrodrp.nrc.gov/idmws/ViewDocByAccession.asp?AccessionNumber=ML063000483" TargetMode="External"/><Relationship Id="rId32" Type="http://schemas.openxmlformats.org/officeDocument/2006/relationships/hyperlink" Target="https://www.nrc.gov/docs/ML1712/ML17129A624.pdf" TargetMode="External"/><Relationship Id="rId37" Type="http://schemas.openxmlformats.org/officeDocument/2006/relationships/hyperlink" Target="https://nrodrp.nrc.gov/idmws/ViewDocByAccession.asp?AccessionNumber=ML21116A046" TargetMode="External"/><Relationship Id="rId40" Type="http://schemas.openxmlformats.org/officeDocument/2006/relationships/header" Target="header3.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nrc.gov/docs/ML0604/ML060400499.pdf" TargetMode="External"/><Relationship Id="rId28" Type="http://schemas.openxmlformats.org/officeDocument/2006/relationships/hyperlink" Target="https://www.nrc.gov/docs/ML0915/ML091590496.pdf" TargetMode="External"/><Relationship Id="rId36" Type="http://schemas.openxmlformats.org/officeDocument/2006/relationships/hyperlink" Target="https://www.nrc.gov/docs/ML2120/ML21203A356.pdf" TargetMode="External"/><Relationship Id="rId10" Type="http://schemas.openxmlformats.org/officeDocument/2006/relationships/endnotes" Target="endnotes.xml"/><Relationship Id="rId19" Type="http://schemas.openxmlformats.org/officeDocument/2006/relationships/hyperlink" Target="https://www.nrc.gov/docs/ML0308/ML030800420.pdf" TargetMode="External"/><Relationship Id="rId31" Type="http://schemas.openxmlformats.org/officeDocument/2006/relationships/hyperlink" Target="https://nrodrp.nrc.gov/idmws/ViewDocByAccession.asp?AccessionNumber=ML12205A244"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www.nrc.gov/docs/ML0527/ML052700266.pdf" TargetMode="External"/><Relationship Id="rId27" Type="http://schemas.openxmlformats.org/officeDocument/2006/relationships/hyperlink" Target="https://nrodrp.nrc.gov/idmws/ViewDocByAccession.asp?AccessionNumber=ML083220751" TargetMode="External"/><Relationship Id="rId30" Type="http://schemas.openxmlformats.org/officeDocument/2006/relationships/hyperlink" Target="https://www.nrc.gov/docs/ML1208/ML12080A204.pdf" TargetMode="External"/><Relationship Id="rId35" Type="http://schemas.openxmlformats.org/officeDocument/2006/relationships/hyperlink" Target="https://nrodrp.nrc.gov/idmws/ViewDocByAccession.asp?AccessionNumber=ML20275A010" TargetMode="External"/><Relationship Id="rId43"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BA17AA-BA53-40FA-92E8-D8ECFAB1EA2F}">
  <ds:schemaRefs>
    <ds:schemaRef ds:uri="http://schemas.openxmlformats.org/officeDocument/2006/bibliography"/>
  </ds:schemaRefs>
</ds:datastoreItem>
</file>

<file path=customXml/itemProps2.xml><?xml version="1.0" encoding="utf-8"?>
<ds:datastoreItem xmlns:ds="http://schemas.openxmlformats.org/officeDocument/2006/customXml" ds:itemID="{B329A3EE-C6E2-4B4C-86E5-97B75B88E034}">
  <ds:schemaRefs>
    <ds:schemaRef ds:uri="http://schemas.microsoft.com/office/2006/metadata/properties"/>
    <ds:schemaRef ds:uri="http://schemas.microsoft.com/office/2006/documentManagement/types"/>
    <ds:schemaRef ds:uri="http://schemas.microsoft.com/sharepoint/v3"/>
    <ds:schemaRef ds:uri="http://purl.org/dc/elements/1.1/"/>
    <ds:schemaRef ds:uri="http://schemas.openxmlformats.org/package/2006/metadata/core-properties"/>
    <ds:schemaRef ds:uri="http://schemas.microsoft.com/office/infopath/2007/PartnerControls"/>
    <ds:schemaRef ds:uri="http://purl.org/dc/terms/"/>
    <ds:schemaRef ds:uri="4ebc427b-1bcf-4856-a750-efc6bf2bcca6"/>
    <ds:schemaRef ds:uri="bd536709-b854-4f3b-a247-393f1123cff3"/>
    <ds:schemaRef ds:uri="http://www.w3.org/XML/1998/namespace"/>
    <ds:schemaRef ds:uri="http://purl.org/dc/dcmitype/"/>
  </ds:schemaRefs>
</ds:datastoreItem>
</file>

<file path=customXml/itemProps3.xml><?xml version="1.0" encoding="utf-8"?>
<ds:datastoreItem xmlns:ds="http://schemas.openxmlformats.org/officeDocument/2006/customXml" ds:itemID="{F1023448-9060-4F17-B267-49BA1DF433CA}">
  <ds:schemaRefs>
    <ds:schemaRef ds:uri="http://schemas.microsoft.com/sharepoint/v3/contenttype/forms"/>
  </ds:schemaRefs>
</ds:datastoreItem>
</file>

<file path=customXml/itemProps4.xml><?xml version="1.0" encoding="utf-8"?>
<ds:datastoreItem xmlns:ds="http://schemas.openxmlformats.org/officeDocument/2006/customXml" ds:itemID="{18830486-71D6-4D77-A39D-5B80DE7911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0</TotalTime>
  <Pages>22</Pages>
  <Words>5752</Words>
  <Characters>32791</Characters>
  <Application>Microsoft Office Word</Application>
  <DocSecurity>2</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4</cp:revision>
  <dcterms:created xsi:type="dcterms:W3CDTF">2025-05-27T16:38:00Z</dcterms:created>
  <dcterms:modified xsi:type="dcterms:W3CDTF">2025-05-27T16:39:00Z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500053dd-c834-41b8-917e-99a9af73efbc</vt:lpwstr>
  </property>
</Properties>
</file>